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A29" w:rsidRPr="00E21A29" w:rsidRDefault="00E21A29" w:rsidP="00E21A29">
      <w:pPr>
        <w:rPr>
          <w:ins w:id="0" w:author="Author"/>
          <w:rFonts w:ascii="Times New Roman" w:eastAsia="Times New Roman" w:hAnsi="Times New Roman" w:cs="Times New Roman"/>
          <w:b/>
          <w:sz w:val="20"/>
          <w:szCs w:val="20"/>
          <w:lang w:val="en-GB" w:eastAsia="es-ES"/>
        </w:rPr>
      </w:pPr>
      <w:ins w:id="1" w:author="Author">
        <w:r w:rsidRPr="00E21A29">
          <w:rPr>
            <w:rFonts w:ascii="Times New Roman" w:eastAsia="Times New Roman" w:hAnsi="Times New Roman" w:cs="Times New Roman"/>
            <w:b/>
            <w:sz w:val="20"/>
            <w:szCs w:val="20"/>
            <w:lang w:val="en-GB" w:eastAsia="es-ES"/>
          </w:rPr>
          <w:t>Annex II</w:t>
        </w:r>
        <w:r>
          <w:rPr>
            <w:rFonts w:ascii="Times New Roman" w:eastAsia="Times New Roman" w:hAnsi="Times New Roman" w:cs="Times New Roman"/>
            <w:b/>
            <w:sz w:val="20"/>
            <w:szCs w:val="20"/>
            <w:lang w:val="en-GB" w:eastAsia="es-ES"/>
          </w:rPr>
          <w:t>I</w:t>
        </w:r>
      </w:ins>
    </w:p>
    <w:p w:rsidR="00892CBA" w:rsidRPr="00725C0A" w:rsidRDefault="00892CBA" w:rsidP="00892CBA">
      <w:pPr>
        <w:spacing w:after="0" w:line="240" w:lineRule="auto"/>
        <w:rPr>
          <w:rFonts w:ascii="Times New Roman" w:eastAsia="Times New Roman" w:hAnsi="Times New Roman" w:cs="Times New Roman"/>
          <w:b/>
          <w:sz w:val="20"/>
          <w:szCs w:val="20"/>
          <w:lang w:val="en-GB" w:eastAsia="es-ES"/>
        </w:rPr>
      </w:pPr>
      <w:r w:rsidRPr="00725C0A">
        <w:rPr>
          <w:rFonts w:ascii="Times New Roman" w:eastAsia="Times New Roman" w:hAnsi="Times New Roman" w:cs="Times New Roman"/>
          <w:b/>
          <w:sz w:val="20"/>
          <w:szCs w:val="20"/>
          <w:lang w:val="en-GB" w:eastAsia="es-ES"/>
        </w:rPr>
        <w:t xml:space="preserve">S.26.03. </w:t>
      </w:r>
      <w:r w:rsidR="004810FF" w:rsidRPr="00725C0A">
        <w:rPr>
          <w:rFonts w:ascii="Times New Roman" w:eastAsia="Times New Roman" w:hAnsi="Times New Roman" w:cs="Times New Roman"/>
          <w:b/>
          <w:sz w:val="20"/>
          <w:szCs w:val="20"/>
          <w:lang w:val="en-GB" w:eastAsia="es-ES"/>
        </w:rPr>
        <w:t xml:space="preserve">- </w:t>
      </w:r>
      <w:r w:rsidRPr="00725C0A">
        <w:rPr>
          <w:rFonts w:ascii="Times New Roman" w:eastAsia="Times New Roman" w:hAnsi="Times New Roman" w:cs="Times New Roman"/>
          <w:b/>
          <w:sz w:val="20"/>
          <w:szCs w:val="20"/>
          <w:lang w:val="en-GB" w:eastAsia="es-ES"/>
        </w:rPr>
        <w:t>Solvency Capital Requirements – Life underwriting risk</w:t>
      </w:r>
    </w:p>
    <w:p w:rsidR="00892CBA" w:rsidRPr="00725C0A" w:rsidRDefault="00892CBA" w:rsidP="00892CBA">
      <w:pPr>
        <w:spacing w:after="0" w:line="240" w:lineRule="auto"/>
        <w:rPr>
          <w:rFonts w:ascii="Times New Roman" w:eastAsia="Times New Roman" w:hAnsi="Times New Roman" w:cs="Times New Roman"/>
          <w:b/>
          <w:sz w:val="20"/>
          <w:szCs w:val="20"/>
          <w:lang w:val="en-GB" w:eastAsia="es-ES"/>
        </w:rPr>
      </w:pPr>
    </w:p>
    <w:p w:rsidR="00892CBA" w:rsidRPr="00725C0A" w:rsidRDefault="00892CBA" w:rsidP="00892CBA">
      <w:pPr>
        <w:spacing w:after="0" w:line="240" w:lineRule="auto"/>
        <w:rPr>
          <w:rFonts w:ascii="Times New Roman" w:eastAsia="Times New Roman" w:hAnsi="Times New Roman" w:cs="Times New Roman"/>
          <w:b/>
          <w:sz w:val="20"/>
          <w:szCs w:val="20"/>
          <w:lang w:val="en-GB" w:eastAsia="es-ES"/>
        </w:rPr>
      </w:pPr>
      <w:r w:rsidRPr="00725C0A">
        <w:rPr>
          <w:rFonts w:ascii="Times New Roman" w:eastAsia="Times New Roman" w:hAnsi="Times New Roman" w:cs="Times New Roman"/>
          <w:b/>
          <w:sz w:val="20"/>
          <w:szCs w:val="20"/>
          <w:lang w:val="en-GB" w:eastAsia="es-ES"/>
        </w:rPr>
        <w:t>General comments</w:t>
      </w:r>
      <w:r w:rsidR="004810FF" w:rsidRPr="00725C0A">
        <w:rPr>
          <w:rFonts w:ascii="Times New Roman" w:eastAsia="Times New Roman" w:hAnsi="Times New Roman" w:cs="Times New Roman"/>
          <w:b/>
          <w:sz w:val="20"/>
          <w:szCs w:val="20"/>
          <w:lang w:val="en-GB" w:eastAsia="es-ES"/>
        </w:rPr>
        <w:t>:</w:t>
      </w:r>
    </w:p>
    <w:p w:rsidR="00892CBA" w:rsidRPr="00725C0A" w:rsidRDefault="00892CBA" w:rsidP="00892CBA">
      <w:pPr>
        <w:spacing w:after="0" w:line="240" w:lineRule="auto"/>
        <w:rPr>
          <w:rFonts w:ascii="Times New Roman" w:eastAsia="Times New Roman" w:hAnsi="Times New Roman" w:cs="Times New Roman"/>
          <w:sz w:val="20"/>
          <w:szCs w:val="20"/>
          <w:lang w:val="en-GB" w:eastAsia="es-ES"/>
        </w:rPr>
      </w:pPr>
    </w:p>
    <w:p w:rsidR="00892CBA" w:rsidRPr="00725C0A" w:rsidRDefault="00892CBA" w:rsidP="00725C0A">
      <w:pPr>
        <w:spacing w:after="0" w:line="240" w:lineRule="auto"/>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4810FF" w:rsidRPr="00725C0A" w:rsidRDefault="004810FF" w:rsidP="00725C0A">
      <w:pPr>
        <w:spacing w:after="0" w:line="240" w:lineRule="auto"/>
        <w:jc w:val="both"/>
        <w:rPr>
          <w:rFonts w:ascii="Times New Roman" w:hAnsi="Times New Roman" w:cs="Times New Roman"/>
          <w:sz w:val="20"/>
          <w:szCs w:val="20"/>
          <w:lang w:val="en-GB"/>
        </w:rPr>
      </w:pPr>
    </w:p>
    <w:p w:rsidR="004810FF" w:rsidRPr="00725C0A" w:rsidRDefault="004810FF" w:rsidP="004810FF">
      <w:p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This annex relates to annual submission of information for </w:t>
      </w:r>
      <w:r w:rsidR="00403DF2" w:rsidRPr="00725C0A">
        <w:rPr>
          <w:rFonts w:ascii="Times New Roman" w:hAnsi="Times New Roman" w:cs="Times New Roman"/>
          <w:sz w:val="20"/>
          <w:szCs w:val="20"/>
          <w:lang w:val="en-GB"/>
        </w:rPr>
        <w:t>groups</w:t>
      </w:r>
      <w:r w:rsidRPr="00725C0A">
        <w:rPr>
          <w:rFonts w:ascii="Times New Roman" w:hAnsi="Times New Roman" w:cs="Times New Roman"/>
          <w:sz w:val="20"/>
          <w:szCs w:val="20"/>
          <w:lang w:val="en-GB"/>
        </w:rPr>
        <w:t xml:space="preserve">, ring fenced-funds, matching </w:t>
      </w:r>
      <w:r w:rsidR="00371D4C" w:rsidRPr="00725C0A">
        <w:rPr>
          <w:rFonts w:ascii="Times New Roman" w:hAnsi="Times New Roman" w:cs="Times New Roman"/>
          <w:sz w:val="20"/>
          <w:szCs w:val="20"/>
          <w:lang w:val="en-GB"/>
        </w:rPr>
        <w:t xml:space="preserve">adjustment </w:t>
      </w:r>
      <w:r w:rsidRPr="00725C0A">
        <w:rPr>
          <w:rFonts w:ascii="Times New Roman" w:hAnsi="Times New Roman" w:cs="Times New Roman"/>
          <w:sz w:val="20"/>
          <w:szCs w:val="20"/>
          <w:lang w:val="en-GB"/>
        </w:rPr>
        <w:t>portfolios and remaining part.</w:t>
      </w:r>
    </w:p>
    <w:p w:rsidR="004810FF" w:rsidRPr="00725C0A" w:rsidRDefault="004810FF" w:rsidP="004810FF">
      <w:p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T</w:t>
      </w:r>
      <w:del w:id="2" w:author="Author">
        <w:r w:rsidRPr="00725C0A" w:rsidDel="00E21A29">
          <w:rPr>
            <w:rFonts w:ascii="Times New Roman" w:hAnsi="Times New Roman" w:cs="Times New Roman"/>
            <w:sz w:val="20"/>
            <w:szCs w:val="20"/>
            <w:lang w:val="en-GB"/>
          </w:rPr>
          <w:delText>h</w:delText>
        </w:r>
      </w:del>
      <w:r w:rsidRPr="00725C0A">
        <w:rPr>
          <w:rFonts w:ascii="Times New Roman" w:hAnsi="Times New Roman" w:cs="Times New Roman"/>
          <w:sz w:val="20"/>
          <w:szCs w:val="20"/>
          <w:lang w:val="en-GB"/>
        </w:rPr>
        <w:t>e</w:t>
      </w:r>
      <w:ins w:id="3" w:author="Author">
        <w:r w:rsidR="00E21A29">
          <w:rPr>
            <w:rFonts w:ascii="Times New Roman" w:hAnsi="Times New Roman" w:cs="Times New Roman"/>
            <w:sz w:val="20"/>
            <w:szCs w:val="20"/>
            <w:lang w:val="en-GB"/>
          </w:rPr>
          <w:t>mplate</w:t>
        </w:r>
      </w:ins>
      <w:r w:rsidRPr="00725C0A">
        <w:rPr>
          <w:rFonts w:ascii="Times New Roman" w:hAnsi="Times New Roman" w:cs="Times New Roman"/>
          <w:sz w:val="20"/>
          <w:szCs w:val="20"/>
          <w:lang w:val="en-GB"/>
        </w:rPr>
        <w:t xml:space="preserve"> </w:t>
      </w:r>
      <w:del w:id="4" w:author="Author">
        <w:r w:rsidRPr="00725C0A" w:rsidDel="00E21A29">
          <w:rPr>
            <w:rFonts w:ascii="Times New Roman" w:hAnsi="Times New Roman" w:cs="Times New Roman"/>
            <w:sz w:val="20"/>
            <w:szCs w:val="20"/>
            <w:lang w:val="en-GB"/>
          </w:rPr>
          <w:delText xml:space="preserve">variant </w:delText>
        </w:r>
      </w:del>
      <w:r w:rsidRPr="00725C0A">
        <w:rPr>
          <w:rFonts w:ascii="Times New Roman" w:hAnsi="Times New Roman" w:cs="Times New Roman"/>
          <w:sz w:val="20"/>
          <w:szCs w:val="20"/>
          <w:lang w:val="en-GB"/>
        </w:rPr>
        <w:t>S</w:t>
      </w:r>
      <w:ins w:id="5" w:author="Author">
        <w:r w:rsidR="00231805">
          <w:rPr>
            <w:rFonts w:ascii="Times New Roman" w:hAnsi="Times New Roman" w:cs="Times New Roman"/>
            <w:sz w:val="20"/>
            <w:szCs w:val="20"/>
            <w:lang w:val="en-GB"/>
          </w:rPr>
          <w:t>R</w:t>
        </w:r>
      </w:ins>
      <w:r w:rsidRPr="00725C0A">
        <w:rPr>
          <w:rFonts w:ascii="Times New Roman" w:hAnsi="Times New Roman" w:cs="Times New Roman"/>
          <w:sz w:val="20"/>
          <w:szCs w:val="20"/>
          <w:lang w:val="en-GB"/>
        </w:rPr>
        <w:t>.26.0</w:t>
      </w:r>
      <w:r w:rsidR="00533E05" w:rsidRPr="00725C0A">
        <w:rPr>
          <w:rFonts w:ascii="Times New Roman" w:hAnsi="Times New Roman" w:cs="Times New Roman"/>
          <w:sz w:val="20"/>
          <w:szCs w:val="20"/>
          <w:lang w:val="en-GB"/>
        </w:rPr>
        <w:t>3</w:t>
      </w:r>
      <w:del w:id="6" w:author="Author">
        <w:r w:rsidRPr="00725C0A" w:rsidDel="00231805">
          <w:rPr>
            <w:rFonts w:ascii="Times New Roman" w:hAnsi="Times New Roman" w:cs="Times New Roman"/>
            <w:sz w:val="20"/>
            <w:szCs w:val="20"/>
            <w:lang w:val="en-GB"/>
          </w:rPr>
          <w:delText>.</w:delText>
        </w:r>
        <w:r w:rsidRPr="00725C0A" w:rsidDel="00E21A29">
          <w:rPr>
            <w:rFonts w:ascii="Times New Roman" w:hAnsi="Times New Roman" w:cs="Times New Roman"/>
            <w:sz w:val="20"/>
            <w:szCs w:val="20"/>
            <w:lang w:val="en-GB"/>
          </w:rPr>
          <w:delText>l</w:delText>
        </w:r>
      </w:del>
      <w:r w:rsidRPr="00725C0A">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rsidR="00256B8A" w:rsidRPr="005B20E8" w:rsidRDefault="00256B8A" w:rsidP="00256B8A">
      <w:pPr>
        <w:jc w:val="both"/>
        <w:rPr>
          <w:ins w:id="7" w:author="Author"/>
          <w:rFonts w:ascii="Times New Roman" w:hAnsi="Times New Roman" w:cs="Times New Roman"/>
          <w:sz w:val="20"/>
          <w:szCs w:val="20"/>
          <w:lang w:val="en-GB"/>
        </w:rPr>
      </w:pPr>
      <w:ins w:id="8" w:author="Author">
        <w:r w:rsidRPr="002E3A89">
          <w:rPr>
            <w:rFonts w:ascii="Times New Roman" w:hAnsi="Times New Roman" w:cs="Times New Roman"/>
            <w:sz w:val="20"/>
            <w:szCs w:val="20"/>
            <w:lang w:val="en-GB"/>
            <w:rPrChange w:id="9" w:author="Author">
              <w:rPr>
                <w:rFonts w:ascii="Times New Roman" w:hAnsi="Times New Roman" w:cs="Times New Roman"/>
                <w:sz w:val="20"/>
                <w:szCs w:val="20"/>
                <w:highlight w:val="yellow"/>
                <w:lang w:val="en-GB"/>
              </w:rPr>
            </w:rPrChange>
          </w:rPr>
          <w:t>Template SR.26.03 is only applicable in relation to RFF/MAP from undertakings consolidated according to Article 335(1)(a), (b) and (c) of Delegated Regulation 2015/35, when method 1 (Accounting consolidation-based method) is used, either exclusively or in combination with method 2 (Deduction and aggregation method).</w:t>
        </w:r>
        <w:bookmarkStart w:id="10" w:name="_GoBack"/>
        <w:bookmarkEnd w:id="10"/>
      </w:ins>
    </w:p>
    <w:p w:rsidR="00E21A29" w:rsidRDefault="00EA327E" w:rsidP="00EA327E">
      <w:pPr>
        <w:jc w:val="both"/>
        <w:rPr>
          <w:ins w:id="11" w:author="Author"/>
          <w:rFonts w:ascii="Times New Roman" w:hAnsi="Times New Roman" w:cs="Times New Roman"/>
          <w:sz w:val="20"/>
          <w:szCs w:val="20"/>
          <w:lang w:val="en-GB"/>
        </w:rPr>
      </w:pPr>
      <w:r w:rsidRPr="00725C0A">
        <w:rPr>
          <w:rFonts w:ascii="Times New Roman" w:hAnsi="Times New Roman" w:cs="Times New Roman"/>
          <w:sz w:val="20"/>
          <w:szCs w:val="20"/>
          <w:lang w:val="en-GB"/>
        </w:rPr>
        <w:t>All values shall be reported net of reinsurance and other risk mitigating techniques.</w:t>
      </w:r>
    </w:p>
    <w:p w:rsidR="00256B8A" w:rsidRDefault="00E21A29" w:rsidP="00EA327E">
      <w:pPr>
        <w:jc w:val="both"/>
        <w:rPr>
          <w:ins w:id="12" w:author="Author"/>
          <w:rFonts w:ascii="Times New Roman" w:hAnsi="Times New Roman" w:cs="Times New Roman"/>
          <w:sz w:val="20"/>
          <w:szCs w:val="20"/>
          <w:lang w:val="en-GB"/>
        </w:rPr>
      </w:pPr>
      <w:proofErr w:type="gramStart"/>
      <w:ins w:id="13" w:author="Author">
        <w:r w:rsidRPr="00256B8A">
          <w:rPr>
            <w:rFonts w:ascii="Times New Roman" w:hAnsi="Times New Roman" w:cs="Times New Roman"/>
            <w:sz w:val="20"/>
            <w:szCs w:val="20"/>
            <w:lang w:val="en-GB"/>
          </w:rPr>
          <w:t>Amounts before and after shock shall be filled in with the amount of assets and liabilities sensitive to that shock.</w:t>
        </w:r>
        <w:proofErr w:type="gramEnd"/>
        <w:r w:rsidRPr="00256B8A">
          <w:rPr>
            <w:rFonts w:ascii="Times New Roman" w:hAnsi="Times New Roman" w:cs="Times New Roman"/>
            <w:sz w:val="20"/>
            <w:szCs w:val="20"/>
            <w:lang w:val="en-GB"/>
          </w:rPr>
          <w:t xml:space="preserve"> For the liabilities the assessment shall be done at the most granular level available between contract and homogeneous risk group. This means that if a contract</w:t>
        </w:r>
        <w:r w:rsidRPr="002E3A89">
          <w:rPr>
            <w:rFonts w:ascii="Times New Roman" w:hAnsi="Times New Roman" w:cs="Times New Roman"/>
            <w:sz w:val="20"/>
            <w:szCs w:val="20"/>
            <w:lang w:val="en-GB"/>
            <w:rPrChange w:id="14" w:author="Author">
              <w:rPr>
                <w:rFonts w:ascii="Times New Roman" w:hAnsi="Times New Roman" w:cs="Times New Roman"/>
                <w:sz w:val="20"/>
                <w:szCs w:val="20"/>
                <w:highlight w:val="yellow"/>
                <w:lang w:val="en-GB"/>
              </w:rPr>
            </w:rPrChange>
          </w:rPr>
          <w:t>/HRG</w:t>
        </w:r>
        <w:r w:rsidRPr="00256B8A">
          <w:rPr>
            <w:rFonts w:ascii="Times New Roman" w:hAnsi="Times New Roman" w:cs="Times New Roman"/>
            <w:sz w:val="20"/>
            <w:szCs w:val="20"/>
            <w:lang w:val="en-GB"/>
          </w:rPr>
          <w:t xml:space="preserve"> is sensitive to a shock the amount of liabilities associated to that contract</w:t>
        </w:r>
        <w:r w:rsidRPr="002E3A89">
          <w:rPr>
            <w:rFonts w:ascii="Times New Roman" w:hAnsi="Times New Roman" w:cs="Times New Roman"/>
            <w:sz w:val="20"/>
            <w:szCs w:val="20"/>
            <w:lang w:val="en-GB"/>
            <w:rPrChange w:id="15" w:author="Author">
              <w:rPr>
                <w:rFonts w:ascii="Times New Roman" w:hAnsi="Times New Roman" w:cs="Times New Roman"/>
                <w:sz w:val="20"/>
                <w:szCs w:val="20"/>
                <w:highlight w:val="yellow"/>
                <w:lang w:val="en-GB"/>
              </w:rPr>
            </w:rPrChange>
          </w:rPr>
          <w:t>/HRG</w:t>
        </w:r>
        <w:r w:rsidRPr="00256B8A">
          <w:rPr>
            <w:rFonts w:ascii="Times New Roman" w:hAnsi="Times New Roman" w:cs="Times New Roman"/>
            <w:sz w:val="20"/>
            <w:szCs w:val="20"/>
            <w:lang w:val="en-GB"/>
          </w:rPr>
          <w:t xml:space="preserve"> shall be reported as amount sensitive to that shock.</w:t>
        </w:r>
        <w:r>
          <w:rPr>
            <w:rFonts w:ascii="Times New Roman" w:hAnsi="Times New Roman" w:cs="Times New Roman"/>
            <w:sz w:val="20"/>
            <w:szCs w:val="20"/>
            <w:lang w:val="en-GB"/>
          </w:rPr>
          <w:t xml:space="preserve"> </w:t>
        </w:r>
      </w:ins>
    </w:p>
    <w:p w:rsidR="00EA327E" w:rsidRPr="00725C0A" w:rsidRDefault="00EA327E" w:rsidP="00EA327E">
      <w:pPr>
        <w:jc w:val="both"/>
        <w:rPr>
          <w:rFonts w:ascii="Times New Roman" w:hAnsi="Times New Roman" w:cs="Times New Roman"/>
          <w:sz w:val="20"/>
          <w:szCs w:val="20"/>
          <w:lang w:val="en-GB"/>
        </w:rPr>
      </w:pPr>
      <w:del w:id="16" w:author="Author">
        <w:r w:rsidRPr="00725C0A" w:rsidDel="00256B8A">
          <w:rPr>
            <w:rFonts w:ascii="Times New Roman" w:hAnsi="Times New Roman" w:cs="Times New Roman"/>
            <w:sz w:val="20"/>
            <w:szCs w:val="20"/>
            <w:lang w:val="en-GB"/>
          </w:rPr>
          <w:delText xml:space="preserve"> </w:delText>
        </w:r>
      </w:del>
    </w:p>
    <w:p w:rsidR="00AF25CD" w:rsidRPr="00725C0A" w:rsidRDefault="00AF25CD" w:rsidP="00725C0A">
      <w:p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For group reporting the following specific requirements shall be met: </w:t>
      </w:r>
    </w:p>
    <w:p w:rsidR="00AF25CD" w:rsidRPr="00725C0A" w:rsidRDefault="00AF25CD" w:rsidP="00725C0A">
      <w:pPr>
        <w:pStyle w:val="ListParagraph"/>
        <w:numPr>
          <w:ilvl w:val="0"/>
          <w:numId w:val="2"/>
        </w:num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This information is applicable when method 1 as defined in Article 230 of  </w:t>
      </w:r>
      <w:r w:rsidR="00041A9A">
        <w:rPr>
          <w:rFonts w:ascii="Times New Roman" w:eastAsia="Times New Roman" w:hAnsi="Times New Roman" w:cs="Times New Roman"/>
          <w:sz w:val="20"/>
          <w:szCs w:val="20"/>
          <w:lang w:val="en-GB" w:eastAsia="es-ES"/>
        </w:rPr>
        <w:t>Directive 2009/138/EC</w:t>
      </w:r>
      <w:r w:rsidRPr="00725C0A">
        <w:rPr>
          <w:rFonts w:ascii="Times New Roman" w:hAnsi="Times New Roman" w:cs="Times New Roman"/>
          <w:sz w:val="20"/>
          <w:szCs w:val="20"/>
          <w:lang w:val="en-GB"/>
        </w:rPr>
        <w:t xml:space="preserve">  is  used,  either  exclusively  or  in  combination with method 2 as defined in Article 233 of </w:t>
      </w:r>
      <w:r w:rsidR="00041A9A">
        <w:rPr>
          <w:rFonts w:ascii="Times New Roman" w:eastAsia="Times New Roman" w:hAnsi="Times New Roman" w:cs="Times New Roman"/>
          <w:sz w:val="20"/>
          <w:szCs w:val="20"/>
          <w:lang w:val="en-GB" w:eastAsia="es-ES"/>
        </w:rPr>
        <w:t>Directive 2009/138/EC</w:t>
      </w:r>
      <w:r w:rsidRPr="00725C0A">
        <w:rPr>
          <w:rFonts w:ascii="Times New Roman" w:hAnsi="Times New Roman" w:cs="Times New Roman"/>
          <w:sz w:val="20"/>
          <w:szCs w:val="20"/>
          <w:lang w:val="en-GB"/>
        </w:rPr>
        <w:t xml:space="preserve">; </w:t>
      </w:r>
    </w:p>
    <w:p w:rsidR="00AF25CD" w:rsidRPr="00725C0A" w:rsidRDefault="00AF25CD" w:rsidP="00725C0A">
      <w:pPr>
        <w:pStyle w:val="ListParagraph"/>
        <w:numPr>
          <w:ilvl w:val="0"/>
          <w:numId w:val="2"/>
        </w:num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When  combination  method  is  being  used,  this  information  is  to  be submitted  only  for  the  part  of  the  group  calculated  with  method  1  as defined in Article 230 of </w:t>
      </w:r>
      <w:r w:rsidR="00041A9A">
        <w:rPr>
          <w:rFonts w:ascii="Times New Roman" w:eastAsia="Times New Roman" w:hAnsi="Times New Roman" w:cs="Times New Roman"/>
          <w:sz w:val="20"/>
          <w:szCs w:val="20"/>
          <w:lang w:val="en-GB" w:eastAsia="es-ES"/>
        </w:rPr>
        <w:t>Directive 2009/138/EC</w:t>
      </w:r>
      <w:r w:rsidRPr="00725C0A">
        <w:rPr>
          <w:rFonts w:ascii="Times New Roman" w:hAnsi="Times New Roman" w:cs="Times New Roman"/>
          <w:sz w:val="20"/>
          <w:szCs w:val="20"/>
          <w:lang w:val="en-GB"/>
        </w:rPr>
        <w:t xml:space="preserve">, and; </w:t>
      </w:r>
    </w:p>
    <w:p w:rsidR="00AF25CD" w:rsidRPr="00725C0A" w:rsidRDefault="00AF25CD" w:rsidP="00725C0A">
      <w:pPr>
        <w:pStyle w:val="ListParagraph"/>
        <w:numPr>
          <w:ilvl w:val="0"/>
          <w:numId w:val="2"/>
        </w:num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This information does not apply to groups when method 2 as defined in Article 233 of </w:t>
      </w:r>
      <w:r w:rsidR="00041A9A">
        <w:rPr>
          <w:rFonts w:ascii="Times New Roman" w:eastAsia="Times New Roman" w:hAnsi="Times New Roman" w:cs="Times New Roman"/>
          <w:sz w:val="20"/>
          <w:szCs w:val="20"/>
          <w:lang w:val="en-GB" w:eastAsia="es-ES"/>
        </w:rPr>
        <w:t>Directive 2009/138/EC</w:t>
      </w:r>
      <w:r w:rsidRPr="00725C0A">
        <w:rPr>
          <w:rFonts w:ascii="Times New Roman" w:hAnsi="Times New Roman" w:cs="Times New Roman"/>
          <w:sz w:val="20"/>
          <w:szCs w:val="20"/>
          <w:lang w:val="en-GB"/>
        </w:rPr>
        <w:t xml:space="preserve"> is being used exclusively.</w:t>
      </w:r>
    </w:p>
    <w:tbl>
      <w:tblPr>
        <w:tblW w:w="9274" w:type="dxa"/>
        <w:tblInd w:w="70" w:type="dxa"/>
        <w:tblCellMar>
          <w:left w:w="70" w:type="dxa"/>
          <w:right w:w="70" w:type="dxa"/>
        </w:tblCellMar>
        <w:tblLook w:val="04A0" w:firstRow="1" w:lastRow="0" w:firstColumn="1" w:lastColumn="0" w:noHBand="0" w:noVBand="1"/>
      </w:tblPr>
      <w:tblGrid>
        <w:gridCol w:w="1631"/>
        <w:gridCol w:w="132"/>
        <w:gridCol w:w="2099"/>
        <w:gridCol w:w="5412"/>
      </w:tblGrid>
      <w:tr w:rsidR="00333154" w:rsidRPr="00725C0A" w:rsidTr="00725C0A">
        <w:trPr>
          <w:trHeight w:val="285"/>
        </w:trPr>
        <w:tc>
          <w:tcPr>
            <w:tcW w:w="1174" w:type="dxa"/>
            <w:tcBorders>
              <w:left w:val="nil"/>
              <w:bottom w:val="nil"/>
              <w:right w:val="nil"/>
            </w:tcBorders>
            <w:shd w:val="clear" w:color="auto" w:fill="auto"/>
            <w:vAlign w:val="bottom"/>
            <w:hideMark/>
          </w:tcPr>
          <w:p w:rsidR="00333154" w:rsidRPr="00725C0A" w:rsidRDefault="00333154" w:rsidP="00333154">
            <w:pPr>
              <w:spacing w:after="0" w:line="240" w:lineRule="auto"/>
              <w:rPr>
                <w:rFonts w:ascii="Times New Roman" w:eastAsia="Times New Roman" w:hAnsi="Times New Roman" w:cs="Times New Roman"/>
                <w:sz w:val="20"/>
                <w:szCs w:val="20"/>
                <w:lang w:val="en-GB" w:eastAsia="es-ES"/>
              </w:rPr>
            </w:pPr>
          </w:p>
        </w:tc>
        <w:tc>
          <w:tcPr>
            <w:tcW w:w="2688" w:type="dxa"/>
            <w:gridSpan w:val="2"/>
            <w:tcBorders>
              <w:left w:val="nil"/>
              <w:bottom w:val="nil"/>
              <w:right w:val="nil"/>
            </w:tcBorders>
            <w:shd w:val="clear" w:color="auto" w:fill="auto"/>
            <w:vAlign w:val="center"/>
            <w:hideMark/>
          </w:tcPr>
          <w:p w:rsidR="00333154" w:rsidRPr="00725C0A" w:rsidRDefault="00333154" w:rsidP="0007078D">
            <w:pPr>
              <w:spacing w:after="0" w:line="240" w:lineRule="auto"/>
              <w:jc w:val="center"/>
              <w:rPr>
                <w:rFonts w:ascii="Times New Roman" w:eastAsia="Times New Roman" w:hAnsi="Times New Roman" w:cs="Times New Roman"/>
                <w:b/>
                <w:bCs/>
                <w:sz w:val="20"/>
                <w:szCs w:val="20"/>
                <w:lang w:val="en-GB" w:eastAsia="es-ES"/>
              </w:rPr>
            </w:pPr>
          </w:p>
        </w:tc>
        <w:tc>
          <w:tcPr>
            <w:tcW w:w="5412" w:type="dxa"/>
            <w:tcBorders>
              <w:left w:val="nil"/>
              <w:bottom w:val="nil"/>
              <w:right w:val="nil"/>
            </w:tcBorders>
            <w:shd w:val="clear" w:color="auto" w:fill="auto"/>
            <w:vAlign w:val="center"/>
            <w:hideMark/>
          </w:tcPr>
          <w:p w:rsidR="00333154" w:rsidRPr="00725C0A" w:rsidRDefault="00333154" w:rsidP="0007078D">
            <w:pPr>
              <w:spacing w:after="0" w:line="240" w:lineRule="auto"/>
              <w:jc w:val="center"/>
              <w:rPr>
                <w:rFonts w:ascii="Times New Roman" w:eastAsia="Times New Roman" w:hAnsi="Times New Roman" w:cs="Times New Roman"/>
                <w:b/>
                <w:bCs/>
                <w:sz w:val="20"/>
                <w:szCs w:val="20"/>
                <w:lang w:val="en-GB" w:eastAsia="es-ES"/>
              </w:rPr>
            </w:pPr>
          </w:p>
        </w:tc>
      </w:tr>
      <w:tr w:rsidR="0007078D" w:rsidRPr="00725C0A" w:rsidTr="00725C0A">
        <w:trPr>
          <w:trHeight w:val="31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07078D" w:rsidRPr="00725C0A" w:rsidRDefault="0007078D" w:rsidP="00725C0A">
            <w:pPr>
              <w:spacing w:after="0" w:line="240" w:lineRule="auto"/>
              <w:jc w:val="center"/>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tcPr>
          <w:p w:rsidR="0007078D" w:rsidRPr="00725C0A" w:rsidRDefault="0007078D" w:rsidP="00725C0A">
            <w:pPr>
              <w:spacing w:after="0" w:line="240" w:lineRule="auto"/>
              <w:jc w:val="center"/>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b/>
                <w:bCs/>
                <w:sz w:val="20"/>
                <w:szCs w:val="20"/>
                <w:lang w:val="en-GB" w:eastAsia="es-ES"/>
              </w:rPr>
              <w:t>ITEM</w:t>
            </w:r>
          </w:p>
        </w:tc>
        <w:tc>
          <w:tcPr>
            <w:tcW w:w="5412" w:type="dxa"/>
            <w:tcBorders>
              <w:top w:val="single" w:sz="4" w:space="0" w:color="auto"/>
              <w:left w:val="nil"/>
              <w:bottom w:val="single" w:sz="4" w:space="0" w:color="auto"/>
              <w:right w:val="single" w:sz="4" w:space="0" w:color="auto"/>
            </w:tcBorders>
            <w:shd w:val="clear" w:color="auto" w:fill="auto"/>
          </w:tcPr>
          <w:p w:rsidR="0007078D" w:rsidRPr="00725C0A" w:rsidRDefault="0007078D" w:rsidP="00725C0A">
            <w:pPr>
              <w:spacing w:after="0" w:line="240" w:lineRule="auto"/>
              <w:jc w:val="center"/>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b/>
                <w:bCs/>
                <w:sz w:val="20"/>
                <w:szCs w:val="20"/>
                <w:lang w:val="en-GB" w:eastAsia="es-ES"/>
              </w:rPr>
              <w:t>INSTRUCTIONS</w:t>
            </w:r>
          </w:p>
        </w:tc>
      </w:tr>
      <w:tr w:rsidR="004810FF" w:rsidRPr="00725C0A" w:rsidTr="00725C0A">
        <w:trPr>
          <w:trHeight w:val="70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4810FF" w:rsidRPr="00725C0A" w:rsidRDefault="004810FF"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Z0010</w:t>
            </w:r>
          </w:p>
          <w:p w:rsidR="004810FF" w:rsidRPr="00725C0A" w:rsidDel="00333154" w:rsidRDefault="004810FF"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(A001)</w:t>
            </w:r>
          </w:p>
        </w:tc>
        <w:tc>
          <w:tcPr>
            <w:tcW w:w="2586" w:type="dxa"/>
            <w:tcBorders>
              <w:top w:val="single" w:sz="4" w:space="0" w:color="auto"/>
              <w:left w:val="nil"/>
              <w:bottom w:val="single" w:sz="4" w:space="0" w:color="auto"/>
              <w:right w:val="single" w:sz="4" w:space="0" w:color="auto"/>
            </w:tcBorders>
            <w:shd w:val="clear" w:color="auto" w:fill="auto"/>
          </w:tcPr>
          <w:p w:rsidR="004810FF" w:rsidRPr="00725C0A" w:rsidRDefault="004810FF"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Article 112 </w:t>
            </w:r>
          </w:p>
        </w:tc>
        <w:tc>
          <w:tcPr>
            <w:tcW w:w="5412" w:type="dxa"/>
            <w:tcBorders>
              <w:top w:val="single" w:sz="4" w:space="0" w:color="auto"/>
              <w:left w:val="nil"/>
              <w:bottom w:val="single" w:sz="4" w:space="0" w:color="auto"/>
              <w:right w:val="single" w:sz="4" w:space="0" w:color="auto"/>
            </w:tcBorders>
            <w:shd w:val="clear" w:color="auto" w:fill="auto"/>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1 – Article 112(7) reporting</w:t>
            </w:r>
          </w:p>
          <w:p w:rsidR="004810FF" w:rsidRPr="00725C0A" w:rsidRDefault="004810FF"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Regular reporting</w:t>
            </w:r>
          </w:p>
        </w:tc>
      </w:tr>
      <w:tr w:rsidR="00EE167C" w:rsidRPr="00725C0A" w:rsidTr="00725C0A">
        <w:trPr>
          <w:trHeight w:val="144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Z0020</w:t>
            </w:r>
          </w:p>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000000" w:fill="FFFFFF"/>
            <w:hideMark/>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Ring-fenced fund, matching </w:t>
            </w:r>
            <w:r w:rsidR="00371D4C" w:rsidRPr="00725C0A">
              <w:rPr>
                <w:rFonts w:ascii="Times New Roman" w:eastAsia="Times New Roman" w:hAnsi="Times New Roman" w:cs="Times New Roman"/>
                <w:sz w:val="20"/>
                <w:szCs w:val="20"/>
                <w:lang w:val="en-GB" w:eastAsia="es-ES"/>
              </w:rPr>
              <w:t xml:space="preserve">adjustment </w:t>
            </w:r>
            <w:r w:rsidRPr="00725C0A">
              <w:rPr>
                <w:rFonts w:ascii="Times New Roman" w:eastAsia="Times New Roman" w:hAnsi="Times New Roman" w:cs="Times New Roman"/>
                <w:sz w:val="20"/>
                <w:szCs w:val="20"/>
                <w:lang w:val="en-GB" w:eastAsia="es-ES"/>
              </w:rPr>
              <w:t>portfolio or remaining part</w:t>
            </w:r>
          </w:p>
        </w:tc>
        <w:tc>
          <w:tcPr>
            <w:tcW w:w="5412" w:type="dxa"/>
            <w:tcBorders>
              <w:top w:val="single" w:sz="4" w:space="0" w:color="auto"/>
              <w:left w:val="nil"/>
              <w:bottom w:val="single" w:sz="4" w:space="0" w:color="auto"/>
              <w:right w:val="single" w:sz="4" w:space="0" w:color="auto"/>
            </w:tcBorders>
            <w:shd w:val="clear" w:color="000000" w:fill="FFFFFF"/>
            <w:hideMark/>
          </w:tcPr>
          <w:p w:rsidR="006C6EC5" w:rsidRPr="00725C0A" w:rsidRDefault="004810FF" w:rsidP="006C6EC5">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Identifies whether the reported figures are with regard to a RFF, matching </w:t>
            </w:r>
            <w:r w:rsidR="00371D4C" w:rsidRPr="00725C0A">
              <w:rPr>
                <w:rFonts w:ascii="Times New Roman" w:eastAsia="Times New Roman" w:hAnsi="Times New Roman" w:cs="Times New Roman"/>
                <w:sz w:val="20"/>
                <w:szCs w:val="20"/>
                <w:lang w:val="en-GB" w:eastAsia="es-ES"/>
              </w:rPr>
              <w:t xml:space="preserve">adjustment </w:t>
            </w:r>
            <w:r w:rsidRPr="00725C0A">
              <w:rPr>
                <w:rFonts w:ascii="Times New Roman" w:eastAsia="Times New Roman" w:hAnsi="Times New Roman" w:cs="Times New Roman"/>
                <w:sz w:val="20"/>
                <w:szCs w:val="20"/>
                <w:lang w:val="en-GB" w:eastAsia="es-ES"/>
              </w:rPr>
              <w:t>portfolio or to the remaining part. One of the options in the following closed list shall be used:</w:t>
            </w:r>
            <w:r w:rsidRPr="00725C0A">
              <w:rPr>
                <w:rFonts w:ascii="Times New Roman" w:eastAsia="Times New Roman" w:hAnsi="Times New Roman" w:cs="Times New Roman"/>
                <w:sz w:val="20"/>
                <w:szCs w:val="20"/>
                <w:lang w:val="en-GB" w:eastAsia="es-ES"/>
              </w:rPr>
              <w:br/>
            </w:r>
            <w:r w:rsidR="006C6EC5" w:rsidRPr="00725C0A">
              <w:rPr>
                <w:rFonts w:ascii="Times New Roman" w:eastAsia="Times New Roman" w:hAnsi="Times New Roman" w:cs="Times New Roman"/>
                <w:sz w:val="20"/>
                <w:szCs w:val="20"/>
                <w:lang w:val="en-GB" w:eastAsia="es-ES"/>
              </w:rPr>
              <w:t>1 – RFF/MAP</w:t>
            </w:r>
            <w:r w:rsidR="006C6EC5" w:rsidRPr="00725C0A" w:rsidDel="00C11F0B">
              <w:rPr>
                <w:rFonts w:ascii="Times New Roman" w:eastAsia="Times New Roman" w:hAnsi="Times New Roman" w:cs="Times New Roman"/>
                <w:sz w:val="20"/>
                <w:szCs w:val="20"/>
                <w:lang w:val="en-GB" w:eastAsia="es-ES"/>
              </w:rPr>
              <w:t xml:space="preserve"> </w:t>
            </w:r>
            <w:r w:rsidR="006C6EC5" w:rsidRPr="00725C0A">
              <w:rPr>
                <w:rFonts w:ascii="Times New Roman" w:eastAsia="Times New Roman" w:hAnsi="Times New Roman" w:cs="Times New Roman"/>
                <w:sz w:val="20"/>
                <w:szCs w:val="20"/>
                <w:lang w:val="en-GB" w:eastAsia="es-ES"/>
              </w:rPr>
              <w:br/>
              <w:t>2 – Remaining part</w:t>
            </w:r>
          </w:p>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p>
        </w:tc>
      </w:tr>
      <w:tr w:rsidR="00EE167C" w:rsidRPr="00725C0A" w:rsidTr="00EE167C">
        <w:trPr>
          <w:trHeight w:val="117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lastRenderedPageBreak/>
              <w:t>Z0030</w:t>
            </w:r>
          </w:p>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w:t>
            </w:r>
          </w:p>
        </w:tc>
        <w:tc>
          <w:tcPr>
            <w:tcW w:w="2586" w:type="dxa"/>
            <w:tcBorders>
              <w:top w:val="single" w:sz="4" w:space="0" w:color="auto"/>
              <w:left w:val="nil"/>
              <w:bottom w:val="single" w:sz="4" w:space="0" w:color="auto"/>
              <w:right w:val="single" w:sz="4" w:space="0" w:color="auto"/>
            </w:tcBorders>
            <w:shd w:val="clear" w:color="auto" w:fill="auto"/>
            <w:hideMark/>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Fund/Portfolio number</w:t>
            </w:r>
          </w:p>
        </w:tc>
        <w:tc>
          <w:tcPr>
            <w:tcW w:w="5412" w:type="dxa"/>
            <w:tcBorders>
              <w:top w:val="single" w:sz="4" w:space="0" w:color="auto"/>
              <w:left w:val="nil"/>
              <w:bottom w:val="single" w:sz="4" w:space="0" w:color="auto"/>
              <w:right w:val="single" w:sz="4" w:space="0" w:color="auto"/>
            </w:tcBorders>
            <w:shd w:val="clear" w:color="auto" w:fill="auto"/>
            <w:hideMark/>
          </w:tcPr>
          <w:p w:rsidR="004810FF" w:rsidRPr="00725C0A" w:rsidRDefault="00E21A29" w:rsidP="00EE167C">
            <w:pPr>
              <w:spacing w:after="0" w:line="240" w:lineRule="auto"/>
              <w:rPr>
                <w:rFonts w:ascii="Times New Roman" w:eastAsia="Times New Roman" w:hAnsi="Times New Roman" w:cs="Times New Roman"/>
                <w:sz w:val="20"/>
                <w:szCs w:val="20"/>
                <w:lang w:val="en-GB" w:eastAsia="es-ES"/>
              </w:rPr>
            </w:pPr>
            <w:ins w:id="17"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i</w:t>
              </w:r>
            </w:ins>
            <w:del w:id="18" w:author="Author">
              <w:r w:rsidR="004810FF" w:rsidRPr="00725C0A" w:rsidDel="00E21A29">
                <w:rPr>
                  <w:rFonts w:ascii="Times New Roman" w:eastAsia="Times New Roman" w:hAnsi="Times New Roman" w:cs="Times New Roman"/>
                  <w:sz w:val="20"/>
                  <w:szCs w:val="20"/>
                  <w:lang w:val="en-GB" w:eastAsia="es-ES"/>
                </w:rPr>
                <w:delText>I</w:delText>
              </w:r>
            </w:del>
            <w:r w:rsidR="004810FF" w:rsidRPr="00725C0A">
              <w:rPr>
                <w:rFonts w:ascii="Times New Roman" w:eastAsia="Times New Roman" w:hAnsi="Times New Roman" w:cs="Times New Roman"/>
                <w:sz w:val="20"/>
                <w:szCs w:val="20"/>
                <w:lang w:val="en-GB" w:eastAsia="es-ES"/>
              </w:rPr>
              <w:t xml:space="preserve">dentification number for a ring fenced fund or matching </w:t>
            </w:r>
            <w:r w:rsidR="00371D4C" w:rsidRPr="00725C0A">
              <w:rPr>
                <w:rFonts w:ascii="Times New Roman" w:eastAsia="Times New Roman" w:hAnsi="Times New Roman" w:cs="Times New Roman"/>
                <w:sz w:val="20"/>
                <w:szCs w:val="20"/>
                <w:lang w:val="en-GB" w:eastAsia="es-ES"/>
              </w:rPr>
              <w:t xml:space="preserve">adjustment </w:t>
            </w:r>
            <w:r w:rsidR="004810FF" w:rsidRPr="00725C0A">
              <w:rPr>
                <w:rFonts w:ascii="Times New Roman" w:eastAsia="Times New Roman" w:hAnsi="Times New Roman" w:cs="Times New Roman"/>
                <w:sz w:val="20"/>
                <w:szCs w:val="20"/>
                <w:lang w:val="en-GB" w:eastAsia="es-ES"/>
              </w:rPr>
              <w:t>portfolio. This number is attributed by the undertaking</w:t>
            </w:r>
            <w:r w:rsidR="00A54275" w:rsidRPr="00725C0A">
              <w:rPr>
                <w:rFonts w:ascii="Times New Roman" w:eastAsia="Times New Roman" w:hAnsi="Times New Roman" w:cs="Times New Roman"/>
                <w:sz w:val="20"/>
                <w:szCs w:val="20"/>
                <w:lang w:val="en-GB" w:eastAsia="es-ES"/>
              </w:rPr>
              <w:t xml:space="preserve"> within the group</w:t>
            </w:r>
            <w:r w:rsidR="004810FF" w:rsidRPr="00725C0A">
              <w:rPr>
                <w:rFonts w:ascii="Times New Roman" w:eastAsia="Times New Roman" w:hAnsi="Times New Roman" w:cs="Times New Roman"/>
                <w:sz w:val="20"/>
                <w:szCs w:val="20"/>
                <w:lang w:val="en-GB" w:eastAsia="es-ES"/>
              </w:rPr>
              <w:t xml:space="preserve"> and must be consistent over time and with the fund/portfolio number reported in other templates</w:t>
            </w:r>
            <w:del w:id="19" w:author="Author">
              <w:r w:rsidR="004810FF" w:rsidRPr="00725C0A" w:rsidDel="00256B8A">
                <w:rPr>
                  <w:rFonts w:ascii="Times New Roman" w:eastAsia="Times New Roman" w:hAnsi="Times New Roman" w:cs="Times New Roman"/>
                  <w:sz w:val="20"/>
                  <w:szCs w:val="20"/>
                  <w:lang w:val="en-GB" w:eastAsia="es-ES"/>
                </w:rPr>
                <w:delText>, e.g. S.26.02, S.14.01, S.23.01</w:delText>
              </w:r>
            </w:del>
            <w:r w:rsidR="004810FF" w:rsidRPr="00725C0A">
              <w:rPr>
                <w:rFonts w:ascii="Times New Roman" w:eastAsia="Times New Roman" w:hAnsi="Times New Roman" w:cs="Times New Roman"/>
                <w:sz w:val="20"/>
                <w:szCs w:val="20"/>
                <w:lang w:val="en-GB" w:eastAsia="es-ES"/>
              </w:rPr>
              <w:t xml:space="preserve">. </w:t>
            </w:r>
          </w:p>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p>
          <w:p w:rsidR="004810FF" w:rsidRPr="00725C0A" w:rsidRDefault="00E21A29" w:rsidP="00EE167C">
            <w:pPr>
              <w:spacing w:after="0" w:line="240" w:lineRule="auto"/>
              <w:rPr>
                <w:rFonts w:ascii="Times New Roman" w:eastAsia="Times New Roman" w:hAnsi="Times New Roman" w:cs="Times New Roman"/>
                <w:sz w:val="20"/>
                <w:szCs w:val="20"/>
                <w:lang w:val="en-GB" w:eastAsia="es-ES"/>
              </w:rPr>
            </w:pPr>
            <w:ins w:id="20"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ins>
            <w:del w:id="21" w:author="Author">
              <w:r w:rsidR="004810FF" w:rsidRPr="00725C0A" w:rsidDel="00E21A29">
                <w:rPr>
                  <w:rFonts w:ascii="Times New Roman" w:eastAsia="Times New Roman" w:hAnsi="Times New Roman" w:cs="Times New Roman"/>
                  <w:sz w:val="20"/>
                  <w:szCs w:val="20"/>
                  <w:lang w:val="en-GB" w:eastAsia="es-ES"/>
                </w:rPr>
                <w:delText xml:space="preserve">This item is to be completed only when item Z0020 = 1 </w:delText>
              </w:r>
            </w:del>
          </w:p>
        </w:tc>
      </w:tr>
      <w:tr w:rsidR="00BF6376" w:rsidRPr="00725C0A" w:rsidTr="00725C0A">
        <w:trPr>
          <w:trHeight w:val="70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R0010/</w:t>
            </w:r>
          </w:p>
          <w:p w:rsidR="004810FF" w:rsidRPr="00725C0A" w:rsidRDefault="00BF6376"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C0010</w:t>
            </w:r>
          </w:p>
          <w:p w:rsidR="004810FF" w:rsidRPr="00725C0A" w:rsidRDefault="004810FF"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(A01)</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mortality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 xml:space="preserve">used simplifications for a calculation of mortality risk. The following options shall be used: </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BF6376"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R0010/C0010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R0100.</w:t>
            </w:r>
          </w:p>
        </w:tc>
      </w:tr>
      <w:tr w:rsidR="00BF6376" w:rsidRPr="00725C0A" w:rsidTr="00725C0A">
        <w:trPr>
          <w:trHeight w:val="72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R0020/</w:t>
            </w:r>
          </w:p>
          <w:p w:rsidR="004810FF" w:rsidRPr="00725C0A" w:rsidRDefault="00BF6376"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C0010</w:t>
            </w:r>
          </w:p>
          <w:p w:rsidR="004810FF" w:rsidRPr="00725C0A" w:rsidRDefault="004810FF"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(A02)</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 longevity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used simplifications for the calculation of longevity risk. The following options shall be used:</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R0020/C0010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R0200.</w:t>
            </w:r>
          </w:p>
        </w:tc>
      </w:tr>
      <w:tr w:rsidR="00BF6376" w:rsidRPr="00725C0A" w:rsidTr="00725C0A">
        <w:trPr>
          <w:trHeight w:val="416"/>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R0030/</w:t>
            </w:r>
          </w:p>
          <w:p w:rsidR="004810FF" w:rsidRPr="00725C0A" w:rsidRDefault="00BF6376"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C0010</w:t>
            </w:r>
          </w:p>
          <w:p w:rsidR="004810FF" w:rsidRPr="00725C0A" w:rsidRDefault="004810FF"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(A03)</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disability- morbidity risk  -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used simplifications for the calculation of disability - morbidity risk. The following options shall be used:</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R0030/C0010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R0300.</w:t>
            </w:r>
          </w:p>
        </w:tc>
      </w:tr>
      <w:tr w:rsidR="00BF6376" w:rsidRPr="00725C0A" w:rsidTr="00725C0A">
        <w:trPr>
          <w:trHeight w:val="75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R0040/</w:t>
            </w:r>
          </w:p>
          <w:p w:rsidR="004810FF" w:rsidRPr="00725C0A" w:rsidRDefault="00BF6376"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C0010</w:t>
            </w:r>
          </w:p>
          <w:p w:rsidR="004810FF" w:rsidRPr="00725C0A" w:rsidRDefault="004810FF"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(A04)</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lapse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 xml:space="preserve">used simplifications for the calculation of lapse risk. The following options shall be used: </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R0040/C0010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R04</w:t>
            </w:r>
            <w:r w:rsidR="00370DCA" w:rsidRPr="00725C0A">
              <w:rPr>
                <w:rFonts w:ascii="Times New Roman" w:eastAsia="Times New Roman" w:hAnsi="Times New Roman" w:cs="Times New Roman"/>
                <w:sz w:val="20"/>
                <w:szCs w:val="20"/>
                <w:lang w:val="en-GB" w:eastAsia="es-ES"/>
              </w:rPr>
              <w:t>0</w:t>
            </w:r>
            <w:r w:rsidRPr="00725C0A">
              <w:rPr>
                <w:rFonts w:ascii="Times New Roman" w:eastAsia="Times New Roman" w:hAnsi="Times New Roman" w:cs="Times New Roman"/>
                <w:sz w:val="20"/>
                <w:szCs w:val="20"/>
                <w:lang w:val="en-GB" w:eastAsia="es-ES"/>
              </w:rPr>
              <w:t xml:space="preserve">0 </w:t>
            </w:r>
            <w:r w:rsidR="00370DCA" w:rsidRPr="00725C0A">
              <w:rPr>
                <w:rFonts w:ascii="Times New Roman" w:eastAsia="Times New Roman" w:hAnsi="Times New Roman" w:cs="Times New Roman"/>
                <w:sz w:val="20"/>
                <w:szCs w:val="20"/>
                <w:lang w:val="en-GB" w:eastAsia="es-ES"/>
              </w:rPr>
              <w:t>to</w:t>
            </w:r>
            <w:r w:rsidRPr="00725C0A">
              <w:rPr>
                <w:rFonts w:ascii="Times New Roman" w:eastAsia="Times New Roman" w:hAnsi="Times New Roman" w:cs="Times New Roman"/>
                <w:sz w:val="20"/>
                <w:szCs w:val="20"/>
                <w:lang w:val="en-GB" w:eastAsia="es-ES"/>
              </w:rPr>
              <w:t xml:space="preserve"> R0420</w:t>
            </w:r>
            <w:r w:rsidR="005E75F4" w:rsidRPr="00725C0A">
              <w:rPr>
                <w:rFonts w:ascii="Times New Roman" w:eastAsia="Times New Roman" w:hAnsi="Times New Roman" w:cs="Times New Roman"/>
                <w:sz w:val="20"/>
                <w:szCs w:val="20"/>
                <w:lang w:val="en-GB" w:eastAsia="es-ES"/>
              </w:rPr>
              <w:t>.</w:t>
            </w: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R0430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fully completed in any case.  </w:t>
            </w:r>
          </w:p>
        </w:tc>
      </w:tr>
      <w:tr w:rsidR="00BF6376" w:rsidRPr="00725C0A" w:rsidTr="00725C0A">
        <w:trPr>
          <w:trHeight w:val="63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R0050/</w:t>
            </w:r>
          </w:p>
          <w:p w:rsidR="004810FF" w:rsidRPr="00725C0A" w:rsidRDefault="00BF6376"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C0010</w:t>
            </w:r>
          </w:p>
          <w:p w:rsidR="004810FF" w:rsidRPr="00725C0A" w:rsidRDefault="004810FF"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(A05)</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life expense risk -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 xml:space="preserve">used simplifications for the calculation of life expense risk. The following options shall be used: </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R0050/C0010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R0500.</w:t>
            </w:r>
          </w:p>
        </w:tc>
      </w:tr>
      <w:tr w:rsidR="00BF6376" w:rsidRPr="00725C0A" w:rsidTr="00725C0A">
        <w:trPr>
          <w:trHeight w:val="72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R0060/</w:t>
            </w:r>
          </w:p>
          <w:p w:rsidR="004810FF" w:rsidRPr="00725C0A" w:rsidRDefault="00BF6376"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C0010</w:t>
            </w:r>
          </w:p>
          <w:p w:rsidR="004810FF" w:rsidRPr="00725C0A" w:rsidRDefault="004810FF"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(A06)</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Simplifications used: life catastrophe risk</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 xml:space="preserve">used simplifications for the calculation of life catastrophe risk. The following options shall be used: </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R0060/C0010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w:t>
            </w:r>
            <w:r w:rsidR="005E75F4" w:rsidRPr="00725C0A">
              <w:rPr>
                <w:rFonts w:ascii="Times New Roman" w:eastAsia="Times New Roman" w:hAnsi="Times New Roman" w:cs="Times New Roman"/>
                <w:sz w:val="20"/>
                <w:szCs w:val="20"/>
                <w:lang w:val="en-GB" w:eastAsia="es-ES"/>
              </w:rPr>
              <w:t>7</w:t>
            </w:r>
            <w:r w:rsidRPr="00725C0A">
              <w:rPr>
                <w:rFonts w:ascii="Times New Roman" w:eastAsia="Times New Roman" w:hAnsi="Times New Roman" w:cs="Times New Roman"/>
                <w:sz w:val="20"/>
                <w:szCs w:val="20"/>
                <w:lang w:val="en-GB" w:eastAsia="es-ES"/>
              </w:rPr>
              <w:t>00.</w:t>
            </w:r>
          </w:p>
        </w:tc>
      </w:tr>
      <w:tr w:rsidR="00EE167C" w:rsidRPr="00725C0A" w:rsidTr="00EE167C">
        <w:trPr>
          <w:trHeight w:val="285"/>
        </w:trPr>
        <w:tc>
          <w:tcPr>
            <w:tcW w:w="3862" w:type="dxa"/>
            <w:gridSpan w:val="3"/>
            <w:tcBorders>
              <w:top w:val="nil"/>
              <w:left w:val="nil"/>
              <w:bottom w:val="nil"/>
              <w:right w:val="nil"/>
            </w:tcBorders>
            <w:shd w:val="clear" w:color="auto" w:fill="auto"/>
          </w:tcPr>
          <w:p w:rsidR="00EE167C" w:rsidRPr="00725C0A" w:rsidRDefault="00EE167C" w:rsidP="00BF6376">
            <w:pPr>
              <w:spacing w:after="0" w:line="240" w:lineRule="auto"/>
              <w:rPr>
                <w:rFonts w:ascii="Times New Roman" w:eastAsia="Times New Roman" w:hAnsi="Times New Roman" w:cs="Times New Roman"/>
                <w:b/>
                <w:sz w:val="20"/>
                <w:szCs w:val="20"/>
                <w:lang w:val="en-GB" w:eastAsia="es-ES"/>
              </w:rPr>
            </w:pPr>
            <w:r w:rsidRPr="00725C0A">
              <w:rPr>
                <w:rFonts w:ascii="Times New Roman" w:eastAsia="Times New Roman" w:hAnsi="Times New Roman" w:cs="Times New Roman"/>
                <w:b/>
                <w:sz w:val="20"/>
                <w:szCs w:val="20"/>
                <w:lang w:val="en-GB" w:eastAsia="es-ES"/>
              </w:rPr>
              <w:t>Life underwriting risk</w:t>
            </w:r>
          </w:p>
          <w:p w:rsidR="00EE167C" w:rsidRPr="00725C0A" w:rsidRDefault="00EE167C" w:rsidP="00BF6376">
            <w:pPr>
              <w:spacing w:after="0" w:line="240" w:lineRule="auto"/>
              <w:rPr>
                <w:rFonts w:ascii="Times New Roman" w:eastAsia="Times New Roman" w:hAnsi="Times New Roman" w:cs="Times New Roman"/>
                <w:b/>
                <w:bCs/>
                <w:sz w:val="20"/>
                <w:szCs w:val="20"/>
                <w:lang w:val="en-GB" w:eastAsia="es-ES"/>
              </w:rPr>
            </w:pPr>
          </w:p>
        </w:tc>
        <w:tc>
          <w:tcPr>
            <w:tcW w:w="5412" w:type="dxa"/>
            <w:tcBorders>
              <w:top w:val="nil"/>
              <w:left w:val="nil"/>
              <w:bottom w:val="nil"/>
              <w:right w:val="nil"/>
            </w:tcBorders>
            <w:shd w:val="clear" w:color="auto" w:fill="auto"/>
            <w:noWrap/>
            <w:hideMark/>
          </w:tcPr>
          <w:p w:rsidR="00EE167C" w:rsidRPr="00725C0A" w:rsidRDefault="00EE167C" w:rsidP="00BF6376">
            <w:pPr>
              <w:spacing w:after="0" w:line="240" w:lineRule="auto"/>
              <w:rPr>
                <w:rFonts w:ascii="Times New Roman" w:eastAsia="Times New Roman" w:hAnsi="Times New Roman" w:cs="Times New Roman"/>
                <w:b/>
                <w:bCs/>
                <w:sz w:val="20"/>
                <w:szCs w:val="20"/>
                <w:lang w:val="en-GB" w:eastAsia="es-ES"/>
              </w:rPr>
            </w:pPr>
          </w:p>
        </w:tc>
      </w:tr>
      <w:tr w:rsidR="00BF6376" w:rsidRPr="00725C0A" w:rsidTr="00725C0A">
        <w:trPr>
          <w:trHeight w:val="285"/>
        </w:trPr>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R0100/C0020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(A1)</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Mortality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22" w:author="Author">
              <w:r w:rsidRPr="00725C0A" w:rsidDel="00E21A29">
                <w:rPr>
                  <w:rFonts w:ascii="Times New Roman" w:eastAsia="Times New Roman" w:hAnsi="Times New Roman" w:cs="Times New Roman"/>
                  <w:sz w:val="20"/>
                  <w:szCs w:val="20"/>
                  <w:lang w:val="en-GB" w:eastAsia="es-ES"/>
                </w:rPr>
                <w:delText>subject</w:delText>
              </w:r>
            </w:del>
            <w:ins w:id="23"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mortality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58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91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R0100/C0030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(A1A)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Mortality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del w:id="24" w:author="Author">
              <w:r w:rsidRPr="00725C0A" w:rsidDel="00E21A29">
                <w:rPr>
                  <w:rFonts w:ascii="Times New Roman" w:eastAsia="Times New Roman" w:hAnsi="Times New Roman" w:cs="Times New Roman"/>
                  <w:sz w:val="20"/>
                  <w:szCs w:val="20"/>
                  <w:lang w:val="en-GB" w:eastAsia="es-ES"/>
                </w:rPr>
                <w:delText>subject</w:delText>
              </w:r>
            </w:del>
            <w:ins w:id="25"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mortality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78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R0100/C0040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(B1)</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Mortality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26" w:author="Author">
              <w:r w:rsidRPr="00725C0A" w:rsidDel="00E21A29">
                <w:rPr>
                  <w:rFonts w:ascii="Times New Roman" w:eastAsia="Times New Roman" w:hAnsi="Times New Roman" w:cs="Times New Roman"/>
                  <w:sz w:val="20"/>
                  <w:szCs w:val="20"/>
                  <w:lang w:val="en-GB" w:eastAsia="es-ES"/>
                </w:rPr>
                <w:delText>subject</w:delText>
              </w:r>
            </w:del>
            <w:ins w:id="27"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mortality risk after the shock (i.e. permanent increase in mortality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56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R0100/C0050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(B1A)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Mortality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del w:id="28" w:author="Author">
              <w:r w:rsidRPr="00725C0A" w:rsidDel="00E21A29">
                <w:rPr>
                  <w:rFonts w:ascii="Times New Roman" w:eastAsia="Times New Roman" w:hAnsi="Times New Roman" w:cs="Times New Roman"/>
                  <w:sz w:val="20"/>
                  <w:szCs w:val="20"/>
                  <w:lang w:val="en-GB" w:eastAsia="es-ES"/>
                </w:rPr>
                <w:delText>subject</w:delText>
              </w:r>
            </w:del>
            <w:ins w:id="29"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risk, after the shock (i.e. permanent increase in mortality rates).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EE167C" w:rsidRPr="00725C0A" w:rsidTr="00725C0A">
        <w:trPr>
          <w:trHeight w:val="1559"/>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R0100/C0060</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(C1)</w:t>
            </w: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Mortality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net capital charge for mortality risk after the shock (after adjustment for the loss absorbing capacity of technical provisions).</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R0010/C0010=1, this item represents net capital charge for mortality risk calculated using simplifications.</w:t>
            </w:r>
          </w:p>
        </w:tc>
      </w:tr>
      <w:tr w:rsidR="00BF6376" w:rsidRPr="00725C0A" w:rsidTr="00725C0A">
        <w:trPr>
          <w:trHeight w:val="151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R0100/C0070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(B1B)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 Mortality risk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30" w:author="Author">
              <w:r w:rsidRPr="00725C0A" w:rsidDel="00E21A29">
                <w:rPr>
                  <w:rFonts w:ascii="Times New Roman" w:eastAsia="Times New Roman" w:hAnsi="Times New Roman" w:cs="Times New Roman"/>
                  <w:sz w:val="20"/>
                  <w:szCs w:val="20"/>
                  <w:lang w:val="en-GB" w:eastAsia="es-ES"/>
                </w:rPr>
                <w:delText>subject</w:delText>
              </w:r>
            </w:del>
            <w:ins w:id="31"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mortality risk, after the shock (permanent increase in mortality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2D767C" w:rsidRPr="00725C0A" w:rsidTr="00725C0A">
        <w:trPr>
          <w:trHeight w:val="1297"/>
        </w:trPr>
        <w:tc>
          <w:tcPr>
            <w:tcW w:w="1276" w:type="dxa"/>
            <w:gridSpan w:val="2"/>
            <w:tcBorders>
              <w:top w:val="nil"/>
              <w:left w:val="single" w:sz="4" w:space="0" w:color="auto"/>
              <w:bottom w:val="single" w:sz="4" w:space="0" w:color="auto"/>
              <w:right w:val="single" w:sz="4" w:space="0" w:color="auto"/>
            </w:tcBorders>
            <w:shd w:val="clear" w:color="auto" w:fill="auto"/>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R0100/C0080</w:t>
            </w:r>
          </w:p>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(D1)</w:t>
            </w:r>
          </w:p>
        </w:tc>
        <w:tc>
          <w:tcPr>
            <w:tcW w:w="2586" w:type="dxa"/>
            <w:tcBorders>
              <w:top w:val="nil"/>
              <w:left w:val="single" w:sz="4" w:space="0" w:color="auto"/>
              <w:bottom w:val="single" w:sz="4" w:space="0" w:color="auto"/>
              <w:right w:val="single" w:sz="4" w:space="0" w:color="auto"/>
            </w:tcBorders>
            <w:shd w:val="clear" w:color="auto" w:fill="auto"/>
            <w:hideMark/>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Mortality risk </w:t>
            </w:r>
          </w:p>
        </w:tc>
        <w:tc>
          <w:tcPr>
            <w:tcW w:w="5412" w:type="dxa"/>
            <w:tcBorders>
              <w:top w:val="single" w:sz="4" w:space="0" w:color="auto"/>
              <w:left w:val="nil"/>
              <w:right w:val="single" w:sz="4" w:space="0" w:color="auto"/>
            </w:tcBorders>
            <w:shd w:val="clear" w:color="auto" w:fill="auto"/>
            <w:hideMark/>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mortality risk. (before the loss absorbing capacity of technical provisions)</w:t>
            </w:r>
          </w:p>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p>
          <w:p w:rsidR="002D767C" w:rsidRPr="00725C0A" w:rsidRDefault="002D7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R0010/C0010=1, this item represents gross capital charge for mortality risk calculated using simplifications.</w:t>
            </w:r>
          </w:p>
        </w:tc>
      </w:tr>
      <w:tr w:rsidR="00BF6376" w:rsidRPr="00725C0A" w:rsidTr="00725C0A">
        <w:trPr>
          <w:trHeight w:val="102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R0200/C0020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(A2)</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Longevity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32" w:author="Author">
              <w:r w:rsidRPr="00725C0A" w:rsidDel="00E21A29">
                <w:rPr>
                  <w:rFonts w:ascii="Times New Roman" w:eastAsia="Times New Roman" w:hAnsi="Times New Roman" w:cs="Times New Roman"/>
                  <w:sz w:val="20"/>
                  <w:szCs w:val="20"/>
                  <w:lang w:val="en-GB" w:eastAsia="es-ES"/>
                </w:rPr>
                <w:delText>subject</w:delText>
              </w:r>
            </w:del>
            <w:ins w:id="33"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longevity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990"/>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R0200/C0030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(A2A)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Longevity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del w:id="34" w:author="Author">
              <w:r w:rsidRPr="00725C0A" w:rsidDel="00E21A29">
                <w:rPr>
                  <w:rFonts w:ascii="Times New Roman" w:eastAsia="Times New Roman" w:hAnsi="Times New Roman" w:cs="Times New Roman"/>
                  <w:sz w:val="20"/>
                  <w:szCs w:val="20"/>
                  <w:lang w:val="en-GB" w:eastAsia="es-ES"/>
                </w:rPr>
                <w:delText>subject</w:delText>
              </w:r>
            </w:del>
            <w:ins w:id="35"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longevity risk charge,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76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R0200/C0040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(B2)</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Longevity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36" w:author="Author">
              <w:r w:rsidRPr="00725C0A" w:rsidDel="00E21A29">
                <w:rPr>
                  <w:rFonts w:ascii="Times New Roman" w:eastAsia="Times New Roman" w:hAnsi="Times New Roman" w:cs="Times New Roman"/>
                  <w:sz w:val="20"/>
                  <w:szCs w:val="20"/>
                  <w:lang w:val="en-GB" w:eastAsia="es-ES"/>
                </w:rPr>
                <w:delText>subject</w:delText>
              </w:r>
            </w:del>
            <w:ins w:id="37"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longevity risk, after the shock (i.e. permanent decrease in mortality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54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R0200/C0050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(B2A)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Longevity risk</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del w:id="38" w:author="Author">
              <w:r w:rsidRPr="00725C0A" w:rsidDel="00E21A29">
                <w:rPr>
                  <w:rFonts w:ascii="Times New Roman" w:eastAsia="Times New Roman" w:hAnsi="Times New Roman" w:cs="Times New Roman"/>
                  <w:sz w:val="20"/>
                  <w:szCs w:val="20"/>
                  <w:lang w:val="en-GB" w:eastAsia="es-ES"/>
                </w:rPr>
                <w:delText>subject</w:delText>
              </w:r>
            </w:del>
            <w:ins w:id="39"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longevity risk, after the shock (i.e. permanent decrease in mortality rates).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EE167C" w:rsidRPr="00725C0A" w:rsidTr="00725C0A">
        <w:trPr>
          <w:trHeight w:val="1628"/>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R0200/C0060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(C2)</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 Longevity risk</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net capital charge for longevity risk after the shock (after adjustment for the loss absorbing capacity of technical provisions).</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R0020/C0010=1, this item represents net capital charge for longevity risk calculated using simplifications</w:t>
            </w:r>
          </w:p>
        </w:tc>
      </w:tr>
      <w:tr w:rsidR="00BF6376" w:rsidRPr="00725C0A" w:rsidTr="00725C0A">
        <w:trPr>
          <w:trHeight w:val="156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R0200/C0070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(B2B)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Longevity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40" w:author="Author">
              <w:r w:rsidRPr="00725C0A" w:rsidDel="00E21A29">
                <w:rPr>
                  <w:rFonts w:ascii="Times New Roman" w:eastAsia="Times New Roman" w:hAnsi="Times New Roman" w:cs="Times New Roman"/>
                  <w:sz w:val="20"/>
                  <w:szCs w:val="20"/>
                  <w:lang w:val="en-GB" w:eastAsia="es-ES"/>
                </w:rPr>
                <w:delText>subject</w:delText>
              </w:r>
            </w:del>
            <w:ins w:id="41"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longevity risk charge, after the shock (permanent decrease in mortality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EE167C" w:rsidRPr="00725C0A" w:rsidTr="00725C0A">
        <w:trPr>
          <w:trHeight w:val="133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R0200/C0080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(D2)</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Longevity risk </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longevity risk (before the loss absorbing capacity of technical provisions).</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p w:rsidR="00EE167C" w:rsidRPr="00725C0A" w:rsidRDefault="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R0020/C0010=1, this item represents gross capital charge for longevity risk calculated using simplifications. </w:t>
            </w:r>
          </w:p>
        </w:tc>
      </w:tr>
      <w:tr w:rsidR="00BF6376" w:rsidRPr="00725C0A" w:rsidTr="00725C0A">
        <w:trPr>
          <w:trHeight w:val="90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R0300/C0020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(A3)</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Disability - morbidity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42" w:author="Author">
              <w:r w:rsidRPr="00725C0A" w:rsidDel="00E21A29">
                <w:rPr>
                  <w:rFonts w:ascii="Times New Roman" w:eastAsia="Times New Roman" w:hAnsi="Times New Roman" w:cs="Times New Roman"/>
                  <w:sz w:val="20"/>
                  <w:szCs w:val="20"/>
                  <w:lang w:val="en-GB" w:eastAsia="es-ES"/>
                </w:rPr>
                <w:delText>subject</w:delText>
              </w:r>
            </w:del>
            <w:ins w:id="43"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disability - morbidity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97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R0300/C0030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(A3A)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Disability-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del w:id="44" w:author="Author">
              <w:r w:rsidRPr="00725C0A" w:rsidDel="00E21A29">
                <w:rPr>
                  <w:rFonts w:ascii="Times New Roman" w:eastAsia="Times New Roman" w:hAnsi="Times New Roman" w:cs="Times New Roman"/>
                  <w:sz w:val="20"/>
                  <w:szCs w:val="20"/>
                  <w:lang w:val="en-GB" w:eastAsia="es-ES"/>
                </w:rPr>
                <w:delText>subject</w:delText>
              </w:r>
            </w:del>
            <w:ins w:id="45"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disability – morbidity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219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R0300/C0040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(B3)</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Disability - morbidity risk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46" w:author="Author">
              <w:r w:rsidRPr="00725C0A" w:rsidDel="00E21A29">
                <w:rPr>
                  <w:rFonts w:ascii="Times New Roman" w:eastAsia="Times New Roman" w:hAnsi="Times New Roman" w:cs="Times New Roman"/>
                  <w:sz w:val="20"/>
                  <w:szCs w:val="20"/>
                  <w:lang w:val="en-GB" w:eastAsia="es-ES"/>
                </w:rPr>
                <w:delText>subject</w:delText>
              </w:r>
            </w:del>
            <w:ins w:id="47"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disability – morbidity risk, after the shock (i.e. as prescribed by standard formula: an increase in disability and morbidity rates which are used in calculation  of technical provisions to reflect the disability and morbidity experience in the next following 12 months , and for all months after the following 12 months  and a decrease in the disability and morbidity rates recovery rates  used in the calculation of technical provisions in respect of next 12 months and for all year thereafter.</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590"/>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R0300/C0050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(B3A)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Disability - morbidity risk</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del w:id="48" w:author="Author">
              <w:r w:rsidRPr="00725C0A" w:rsidDel="00E21A29">
                <w:rPr>
                  <w:rFonts w:ascii="Times New Roman" w:eastAsia="Times New Roman" w:hAnsi="Times New Roman" w:cs="Times New Roman"/>
                  <w:sz w:val="20"/>
                  <w:szCs w:val="20"/>
                  <w:lang w:val="en-GB" w:eastAsia="es-ES"/>
                </w:rPr>
                <w:delText>subject</w:delText>
              </w:r>
            </w:del>
            <w:ins w:id="49"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disability - morbidity risk, after the shock (i.e. as prescribed by standard formula, see description provided in definition to cell R0300/C0040).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2D767C" w:rsidRPr="00725C0A" w:rsidTr="00725C0A">
        <w:trPr>
          <w:trHeight w:val="1666"/>
        </w:trPr>
        <w:tc>
          <w:tcPr>
            <w:tcW w:w="1276" w:type="dxa"/>
            <w:gridSpan w:val="2"/>
            <w:tcBorders>
              <w:top w:val="nil"/>
              <w:left w:val="single" w:sz="4" w:space="0" w:color="auto"/>
              <w:bottom w:val="single" w:sz="4" w:space="0" w:color="auto"/>
              <w:right w:val="single" w:sz="4" w:space="0" w:color="auto"/>
            </w:tcBorders>
            <w:shd w:val="clear" w:color="auto" w:fill="auto"/>
          </w:tcPr>
          <w:p w:rsidR="002D767C" w:rsidRPr="00725C0A" w:rsidRDefault="002D7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R0300/C0060</w:t>
            </w:r>
          </w:p>
          <w:p w:rsidR="002D767C" w:rsidRPr="00725C0A" w:rsidRDefault="002D7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(C3)</w:t>
            </w:r>
          </w:p>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Disability – morbidity risk</w:t>
            </w:r>
          </w:p>
        </w:tc>
        <w:tc>
          <w:tcPr>
            <w:tcW w:w="5412" w:type="dxa"/>
            <w:tcBorders>
              <w:top w:val="single" w:sz="4" w:space="0" w:color="auto"/>
              <w:left w:val="nil"/>
              <w:right w:val="single" w:sz="4" w:space="0" w:color="auto"/>
            </w:tcBorders>
            <w:shd w:val="clear" w:color="auto" w:fill="auto"/>
            <w:hideMark/>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disability - morbidity risk, after adjustment for the loss absorbing capacity of technical provisions. </w:t>
            </w:r>
          </w:p>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p>
          <w:p w:rsidR="002D767C" w:rsidRPr="00725C0A" w:rsidRDefault="002D7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R0030/C0010=1, this item represents net capital charge for disability and morbidity risk calculated using simplifications. </w:t>
            </w:r>
          </w:p>
        </w:tc>
      </w:tr>
      <w:tr w:rsidR="00BF6376" w:rsidRPr="00725C0A" w:rsidTr="00725C0A">
        <w:trPr>
          <w:trHeight w:val="160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R0300/C0070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(B3B)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w:t>
            </w:r>
            <w:r w:rsidR="008D348F" w:rsidRPr="00725C0A">
              <w:rPr>
                <w:rFonts w:ascii="Times New Roman" w:eastAsia="Times New Roman" w:hAnsi="Times New Roman" w:cs="Times New Roman"/>
                <w:sz w:val="20"/>
                <w:szCs w:val="20"/>
                <w:lang w:val="en-GB" w:eastAsia="es-ES"/>
              </w:rPr>
              <w:t>before</w:t>
            </w:r>
            <w:r w:rsidRPr="00725C0A">
              <w:rPr>
                <w:rFonts w:ascii="Times New Roman" w:eastAsia="Times New Roman" w:hAnsi="Times New Roman" w:cs="Times New Roman"/>
                <w:sz w:val="20"/>
                <w:szCs w:val="20"/>
                <w:lang w:val="en-GB" w:eastAsia="es-ES"/>
              </w:rPr>
              <w:t xml:space="preserve"> the loss-absorbing capacity of technical provisions) - Disability - morbidity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50" w:author="Author">
              <w:r w:rsidRPr="00725C0A" w:rsidDel="00E21A29">
                <w:rPr>
                  <w:rFonts w:ascii="Times New Roman" w:eastAsia="Times New Roman" w:hAnsi="Times New Roman" w:cs="Times New Roman"/>
                  <w:sz w:val="20"/>
                  <w:szCs w:val="20"/>
                  <w:lang w:val="en-GB" w:eastAsia="es-ES"/>
                </w:rPr>
                <w:delText>subject</w:delText>
              </w:r>
            </w:del>
            <w:ins w:id="51"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disability - morbidity risk, after the shock (i.e. as prescribed by standard formula, see description provided in definition to cell R0300/C0040).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EE167C" w:rsidRPr="00725C0A" w:rsidTr="00725C0A">
        <w:trPr>
          <w:trHeight w:val="1404"/>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R0300/C0080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(D3)</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Disability -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disability – morbidity risk (before the loss absorbing capacity of technical provisions).</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p w:rsidR="00EE167C" w:rsidRPr="00725C0A" w:rsidRDefault="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R0030/C0010=1, this item represents gross capital charge for disability and morbidity risk calculated using simplifications.</w:t>
            </w:r>
          </w:p>
        </w:tc>
      </w:tr>
      <w:tr w:rsidR="00BF6376" w:rsidRPr="00725C0A" w:rsidTr="004C597B">
        <w:trPr>
          <w:trHeight w:val="85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R0400/C0060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(C04)</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Net solvency capital requirements– Lapse risk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overall net capital charge for lapse risk, after adjustment for the loss absorbing capacity of technical provisions.</w:t>
            </w:r>
          </w:p>
          <w:p w:rsidR="00BF6376" w:rsidRPr="00725C0A" w:rsidRDefault="00BF6376" w:rsidP="004C597B">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61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net capital charge for lapse risk calculated using simplifications.</w:t>
            </w:r>
          </w:p>
        </w:tc>
      </w:tr>
      <w:tr w:rsidR="00EE167C" w:rsidRPr="00725C0A" w:rsidTr="00725C0A">
        <w:trPr>
          <w:trHeight w:val="1354"/>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R0400/C0080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(D04)</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Lapse risk </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overall gross capital charge (before the loss-absorbing capacity of technical provisions) for lapse risk.</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gross capital charge for lapse risk calculated using simplifications.</w:t>
            </w:r>
          </w:p>
        </w:tc>
      </w:tr>
      <w:tr w:rsidR="00BF6376" w:rsidRPr="00725C0A" w:rsidTr="00725C0A">
        <w:trPr>
          <w:trHeight w:val="123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R0410/C0020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(A4)</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Initial absolute values before shock – Assets – Lapse risk-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52" w:author="Author">
              <w:r w:rsidRPr="00725C0A" w:rsidDel="00E21A29">
                <w:rPr>
                  <w:rFonts w:ascii="Times New Roman" w:eastAsia="Times New Roman" w:hAnsi="Times New Roman" w:cs="Times New Roman"/>
                  <w:sz w:val="20"/>
                  <w:szCs w:val="20"/>
                  <w:lang w:val="en-GB" w:eastAsia="es-ES"/>
                </w:rPr>
                <w:delText>subject</w:delText>
              </w:r>
            </w:del>
            <w:ins w:id="53"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the risk of an increase in lapse rates,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35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R0410/C0030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(A4A)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Lapse risk – risk of increase in lapse rates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del w:id="54" w:author="Author">
              <w:r w:rsidRPr="00725C0A" w:rsidDel="00E21A29">
                <w:rPr>
                  <w:rFonts w:ascii="Times New Roman" w:eastAsia="Times New Roman" w:hAnsi="Times New Roman" w:cs="Times New Roman"/>
                  <w:sz w:val="20"/>
                  <w:szCs w:val="20"/>
                  <w:lang w:val="en-GB" w:eastAsia="es-ES"/>
                </w:rPr>
                <w:delText>subject</w:delText>
              </w:r>
            </w:del>
            <w:ins w:id="55"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the risk of an increase in lapse rates,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570"/>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R0410/C0040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(B4)</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Lapse risk –risk of increase in lapse rates </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56" w:author="Author">
              <w:r w:rsidRPr="00725C0A" w:rsidDel="00E21A29">
                <w:rPr>
                  <w:rFonts w:ascii="Times New Roman" w:eastAsia="Times New Roman" w:hAnsi="Times New Roman" w:cs="Times New Roman"/>
                  <w:sz w:val="20"/>
                  <w:szCs w:val="20"/>
                  <w:lang w:val="en-GB" w:eastAsia="es-ES"/>
                </w:rPr>
                <w:delText>subject</w:delText>
              </w:r>
            </w:del>
            <w:ins w:id="57"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the risk of an increase in lapse rates, after the shock (i.e. permanent increase in the lapse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27"/>
        </w:trPr>
        <w:tc>
          <w:tcPr>
            <w:tcW w:w="1276" w:type="dxa"/>
            <w:gridSpan w:val="2"/>
            <w:vMerge/>
            <w:tcBorders>
              <w:top w:val="nil"/>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85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R0410/C0050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(B4A)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Lapse risk – risk of increase in lapse rates</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(including the loss absorbing capacity of technical provisions) </w:t>
            </w:r>
            <w:del w:id="58" w:author="Author">
              <w:r w:rsidRPr="00725C0A" w:rsidDel="00E21A29">
                <w:rPr>
                  <w:rFonts w:ascii="Times New Roman" w:eastAsia="Times New Roman" w:hAnsi="Times New Roman" w:cs="Times New Roman"/>
                  <w:sz w:val="20"/>
                  <w:szCs w:val="20"/>
                  <w:lang w:val="en-GB" w:eastAsia="es-ES"/>
                </w:rPr>
                <w:delText>subject</w:delText>
              </w:r>
            </w:del>
            <w:ins w:id="59"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the risk of an increase in lapse rates, after the shock (i.e. permanent increase in the lapse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238"/>
        </w:trPr>
        <w:tc>
          <w:tcPr>
            <w:tcW w:w="1276" w:type="dxa"/>
            <w:gridSpan w:val="2"/>
            <w:vMerge/>
            <w:tcBorders>
              <w:top w:val="nil"/>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EF518B" w:rsidRPr="00725C0A" w:rsidTr="00725C0A">
        <w:trPr>
          <w:trHeight w:val="1747"/>
        </w:trPr>
        <w:tc>
          <w:tcPr>
            <w:tcW w:w="1276" w:type="dxa"/>
            <w:gridSpan w:val="2"/>
            <w:tcBorders>
              <w:top w:val="nil"/>
              <w:left w:val="single" w:sz="4" w:space="0" w:color="auto"/>
              <w:bottom w:val="single" w:sz="4" w:space="0" w:color="auto"/>
              <w:right w:val="single" w:sz="4" w:space="0" w:color="auto"/>
            </w:tcBorders>
            <w:shd w:val="clear" w:color="auto" w:fill="auto"/>
          </w:tcPr>
          <w:p w:rsidR="00EF518B" w:rsidRPr="00725C0A" w:rsidRDefault="00EF518B"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R0410/C0060</w:t>
            </w:r>
          </w:p>
          <w:p w:rsidR="00EF518B" w:rsidRPr="00725C0A" w:rsidRDefault="00EF518B"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(C4)</w:t>
            </w: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Net solvency capital requirements– Lapse risk – risk of increase in lapse rates </w:t>
            </w:r>
          </w:p>
        </w:tc>
        <w:tc>
          <w:tcPr>
            <w:tcW w:w="5412" w:type="dxa"/>
            <w:tcBorders>
              <w:top w:val="nil"/>
              <w:left w:val="nil"/>
              <w:bottom w:val="single" w:sz="4" w:space="0" w:color="auto"/>
              <w:right w:val="single" w:sz="4" w:space="0" w:color="auto"/>
            </w:tcBorders>
            <w:shd w:val="clear" w:color="auto" w:fill="auto"/>
            <w:hideMark/>
          </w:tcPr>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the risk of a permanent increase in lapse rates, after adjustment for the loss absorbing capacity of technical provisions. </w:t>
            </w: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R0040/C0010=1, this item represents net capital charge for a permanent increase in lapse rates, calculated using simplified calculation for lapse rate. </w:t>
            </w:r>
          </w:p>
        </w:tc>
      </w:tr>
      <w:tr w:rsidR="00D610E9" w:rsidRPr="00725C0A" w:rsidTr="00725C0A">
        <w:trPr>
          <w:trHeight w:val="208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D610E9" w:rsidRPr="00725C0A" w:rsidRDefault="00D610E9"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R0410/C0070</w:t>
            </w:r>
          </w:p>
          <w:p w:rsidR="00D610E9" w:rsidRPr="00725C0A" w:rsidRDefault="00D610E9"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(B4B)</w:t>
            </w: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(before the loss-absorbing capacity of technical provisions – Lapse risk –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60" w:author="Author">
              <w:r w:rsidRPr="00725C0A" w:rsidDel="00E21A29">
                <w:rPr>
                  <w:rFonts w:ascii="Times New Roman" w:eastAsia="Times New Roman" w:hAnsi="Times New Roman" w:cs="Times New Roman"/>
                  <w:sz w:val="20"/>
                  <w:szCs w:val="20"/>
                  <w:lang w:val="en-GB" w:eastAsia="es-ES"/>
                </w:rPr>
                <w:delText>subject</w:delText>
              </w:r>
            </w:del>
            <w:ins w:id="61"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the risk of a permanent increase in lapse rates, after the shock (permanent increase in lapse rates).</w:t>
            </w: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tc>
      </w:tr>
      <w:tr w:rsidR="00EF518B" w:rsidRPr="00725C0A" w:rsidTr="00725C0A">
        <w:trPr>
          <w:trHeight w:val="1731"/>
        </w:trPr>
        <w:tc>
          <w:tcPr>
            <w:tcW w:w="1276" w:type="dxa"/>
            <w:gridSpan w:val="2"/>
            <w:tcBorders>
              <w:top w:val="nil"/>
              <w:left w:val="single" w:sz="4" w:space="0" w:color="auto"/>
              <w:bottom w:val="single" w:sz="4" w:space="0" w:color="auto"/>
              <w:right w:val="single" w:sz="4" w:space="0" w:color="auto"/>
            </w:tcBorders>
            <w:shd w:val="clear" w:color="auto" w:fill="auto"/>
          </w:tcPr>
          <w:p w:rsidR="00EF518B" w:rsidRPr="00725C0A" w:rsidRDefault="00EF518B"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R0410/C0080</w:t>
            </w:r>
          </w:p>
          <w:p w:rsidR="00EF518B" w:rsidRPr="00725C0A" w:rsidRDefault="00EF518B"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(D4)</w:t>
            </w: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Lapse risk – risk of increase lapse rates  </w:t>
            </w:r>
          </w:p>
        </w:tc>
        <w:tc>
          <w:tcPr>
            <w:tcW w:w="5412" w:type="dxa"/>
            <w:tcBorders>
              <w:top w:val="single" w:sz="4" w:space="0" w:color="auto"/>
              <w:left w:val="nil"/>
              <w:bottom w:val="single" w:sz="4" w:space="0" w:color="auto"/>
              <w:right w:val="single" w:sz="4" w:space="0" w:color="auto"/>
            </w:tcBorders>
            <w:shd w:val="clear" w:color="auto" w:fill="auto"/>
            <w:hideMark/>
          </w:tcPr>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(before the loss-absorbing capacity of technical provisions) for the risk of a permanent increase in lapse rates.</w:t>
            </w: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gross capital charge for a permanent increase in lapse rates, calculated using simplified calculation for lapse rate.</w:t>
            </w:r>
          </w:p>
        </w:tc>
      </w:tr>
      <w:tr w:rsidR="00BF6376" w:rsidRPr="00725C0A" w:rsidTr="00725C0A">
        <w:trPr>
          <w:trHeight w:val="114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R0420/C0020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(A5)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Initial absolute values before shock – Assets –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62" w:author="Author">
              <w:r w:rsidRPr="00725C0A" w:rsidDel="00E21A29">
                <w:rPr>
                  <w:rFonts w:ascii="Times New Roman" w:eastAsia="Times New Roman" w:hAnsi="Times New Roman" w:cs="Times New Roman"/>
                  <w:sz w:val="20"/>
                  <w:szCs w:val="20"/>
                  <w:lang w:val="en-GB" w:eastAsia="es-ES"/>
                </w:rPr>
                <w:delText>subject</w:delText>
              </w:r>
            </w:del>
            <w:ins w:id="63"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the risk of a permanent decrease in lapse rates,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33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R0420/C0030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(A5A)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Initial absolute values before shock – Liabilities – Lapse risk – risk of decrease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del w:id="64" w:author="Author">
              <w:r w:rsidRPr="00725C0A" w:rsidDel="00E21A29">
                <w:rPr>
                  <w:rFonts w:ascii="Times New Roman" w:eastAsia="Times New Roman" w:hAnsi="Times New Roman" w:cs="Times New Roman"/>
                  <w:sz w:val="20"/>
                  <w:szCs w:val="20"/>
                  <w:lang w:val="en-GB" w:eastAsia="es-ES"/>
                </w:rPr>
                <w:delText>subject</w:delText>
              </w:r>
            </w:del>
            <w:ins w:id="65"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the risk of a permanent decrease in lapse rates,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85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R0420/C0040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(B5)</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Lapse risk – risk of decrease in lapse rates </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66" w:author="Author">
              <w:r w:rsidRPr="00725C0A" w:rsidDel="00E21A29">
                <w:rPr>
                  <w:rFonts w:ascii="Times New Roman" w:eastAsia="Times New Roman" w:hAnsi="Times New Roman" w:cs="Times New Roman"/>
                  <w:sz w:val="20"/>
                  <w:szCs w:val="20"/>
                  <w:lang w:val="en-GB" w:eastAsia="es-ES"/>
                </w:rPr>
                <w:delText>subject</w:delText>
              </w:r>
            </w:del>
            <w:ins w:id="67"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the risk of a permanent decrease in lapse rates, after the shock (i.e. permanent decrease in the rates of lapse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96"/>
        </w:trPr>
        <w:tc>
          <w:tcPr>
            <w:tcW w:w="1276" w:type="dxa"/>
            <w:gridSpan w:val="2"/>
            <w:vMerge/>
            <w:tcBorders>
              <w:top w:val="nil"/>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725C0A" w:rsidTr="00725C0A">
        <w:trPr>
          <w:trHeight w:val="185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R0420/C0050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(B5A)</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del w:id="68" w:author="Author">
              <w:r w:rsidRPr="00725C0A" w:rsidDel="00E21A29">
                <w:rPr>
                  <w:rFonts w:ascii="Times New Roman" w:eastAsia="Times New Roman" w:hAnsi="Times New Roman" w:cs="Times New Roman"/>
                  <w:sz w:val="20"/>
                  <w:szCs w:val="20"/>
                  <w:lang w:val="en-GB" w:eastAsia="es-ES"/>
                </w:rPr>
                <w:delText>subject</w:delText>
              </w:r>
            </w:del>
            <w:ins w:id="69"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the risk of a permanent decrease in lapse rates, after the shock (i.e. permanent decrease of the rates of lapse rates).</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3B5D11" w:rsidRPr="00725C0A" w:rsidTr="00725C0A">
        <w:trPr>
          <w:trHeight w:val="1826"/>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R0420/C0060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(C5)</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the risk of a permanent decrease in lapse rates, after adjustment for the loss absorbing capacity of technical provisions. </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net capital charge for a permanent decrease in lapse rates, calculated using simplified calculation for lapse rate.</w:t>
            </w:r>
          </w:p>
        </w:tc>
      </w:tr>
      <w:tr w:rsidR="00BF6376" w:rsidRPr="00725C0A" w:rsidTr="00725C0A">
        <w:trPr>
          <w:trHeight w:val="570"/>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R0420/C0070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(B5B)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Lapse risk – risk of decrease in lapse rates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70" w:author="Author">
              <w:r w:rsidRPr="00725C0A" w:rsidDel="00E21A29">
                <w:rPr>
                  <w:rFonts w:ascii="Times New Roman" w:eastAsia="Times New Roman" w:hAnsi="Times New Roman" w:cs="Times New Roman"/>
                  <w:sz w:val="20"/>
                  <w:szCs w:val="20"/>
                  <w:lang w:val="en-GB" w:eastAsia="es-ES"/>
                </w:rPr>
                <w:delText>subject</w:delText>
              </w:r>
            </w:del>
            <w:ins w:id="71"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the risk of a permanent decrease in lapse rates, after the shock (permanent decrease in lapse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228"/>
        </w:trPr>
        <w:tc>
          <w:tcPr>
            <w:tcW w:w="1276" w:type="dxa"/>
            <w:gridSpan w:val="2"/>
            <w:vMerge/>
            <w:tcBorders>
              <w:top w:val="nil"/>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725C0A" w:rsidTr="00725C0A">
        <w:trPr>
          <w:trHeight w:val="1807"/>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R0420/C0080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(D5)</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Lapse risk – risk of decrease in lapse rates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the risk of a decrease in lapse rates as used to compute the risk (before the loss absorbing capacity of technical provisions).</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gross capital charge for a permanent decrease in lapse rates, calculated using simplified calculation for lapse rate</w:t>
            </w:r>
          </w:p>
        </w:tc>
      </w:tr>
      <w:tr w:rsidR="00BF6376" w:rsidRPr="00725C0A" w:rsidTr="00725C0A">
        <w:trPr>
          <w:trHeight w:val="102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R0430/C0020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(A6)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Lapse risk- mass lapse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72" w:author="Author">
              <w:r w:rsidRPr="00725C0A" w:rsidDel="00E21A29">
                <w:rPr>
                  <w:rFonts w:ascii="Times New Roman" w:eastAsia="Times New Roman" w:hAnsi="Times New Roman" w:cs="Times New Roman"/>
                  <w:sz w:val="20"/>
                  <w:szCs w:val="20"/>
                  <w:lang w:val="en-GB" w:eastAsia="es-ES"/>
                </w:rPr>
                <w:delText>subject</w:delText>
              </w:r>
            </w:del>
            <w:ins w:id="73"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mass lapse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05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R0430/C0030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(A6A)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Lapse risk –mass lapse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del w:id="74" w:author="Author">
              <w:r w:rsidRPr="00725C0A" w:rsidDel="00E21A29">
                <w:rPr>
                  <w:rFonts w:ascii="Times New Roman" w:eastAsia="Times New Roman" w:hAnsi="Times New Roman" w:cs="Times New Roman"/>
                  <w:sz w:val="20"/>
                  <w:szCs w:val="20"/>
                  <w:lang w:val="en-GB" w:eastAsia="es-ES"/>
                </w:rPr>
                <w:delText>subject</w:delText>
              </w:r>
            </w:del>
            <w:ins w:id="75"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mass lapse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117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R0430/C0040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(B6)</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Lapse risk – mass lapse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76" w:author="Author">
              <w:r w:rsidRPr="00725C0A" w:rsidDel="00E21A29">
                <w:rPr>
                  <w:rFonts w:ascii="Times New Roman" w:eastAsia="Times New Roman" w:hAnsi="Times New Roman" w:cs="Times New Roman"/>
                  <w:sz w:val="20"/>
                  <w:szCs w:val="20"/>
                  <w:lang w:val="en-GB" w:eastAsia="es-ES"/>
                </w:rPr>
                <w:delText>subject</w:delText>
              </w:r>
            </w:del>
            <w:ins w:id="77"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mass lapse risk charge, after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56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R0430/C0050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(B6A)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(after the loss absorbing capacity of technical provisions) – Lapse risk – mass lapse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del w:id="78" w:author="Author">
              <w:r w:rsidRPr="00725C0A" w:rsidDel="00E21A29">
                <w:rPr>
                  <w:rFonts w:ascii="Times New Roman" w:eastAsia="Times New Roman" w:hAnsi="Times New Roman" w:cs="Times New Roman"/>
                  <w:sz w:val="20"/>
                  <w:szCs w:val="20"/>
                  <w:lang w:val="en-GB" w:eastAsia="es-ES"/>
                </w:rPr>
                <w:delText>subject</w:delText>
              </w:r>
            </w:del>
            <w:ins w:id="79"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mass lapse risk charge, after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3B5D11" w:rsidRPr="00725C0A" w:rsidTr="00725C0A">
        <w:trPr>
          <w:trHeight w:val="1127"/>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R0430/C0060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(C6)</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Net solvency capital requirements– Lapse risk – mass lapse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mass lapse risk, after adjustment for the loss absorbing capacity of technical provisions. </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8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R0430/C0070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(B6B)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Lapse risk – mass lapse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w:t>
            </w:r>
            <w:del w:id="80" w:author="Author">
              <w:r w:rsidRPr="00725C0A" w:rsidDel="00E21A29">
                <w:rPr>
                  <w:rFonts w:ascii="Times New Roman" w:eastAsia="Times New Roman" w:hAnsi="Times New Roman" w:cs="Times New Roman"/>
                  <w:sz w:val="20"/>
                  <w:szCs w:val="20"/>
                  <w:lang w:val="en-GB" w:eastAsia="es-ES"/>
                </w:rPr>
                <w:delText>subject</w:delText>
              </w:r>
            </w:del>
            <w:ins w:id="81"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mass lapse risk charge, after the shock (before the loss absorbing capacity of technical provisions).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1305"/>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8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R0430/C0080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(D6)</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Lapse risk – mass lapse risk </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mass lapse risk, after the shock (before the loss absorbing capacity of technical provisions).</w:t>
            </w:r>
          </w:p>
        </w:tc>
      </w:tr>
      <w:tr w:rsidR="00BF6376" w:rsidRPr="00725C0A" w:rsidTr="00725C0A">
        <w:trPr>
          <w:trHeight w:val="368"/>
        </w:trPr>
        <w:tc>
          <w:tcPr>
            <w:tcW w:w="1276" w:type="dxa"/>
            <w:gridSpan w:val="2"/>
            <w:vMerge/>
            <w:tcBorders>
              <w:top w:val="nil"/>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100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R0500/C0020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(A7)</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Life - expense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82" w:author="Author">
              <w:r w:rsidRPr="00725C0A" w:rsidDel="00E21A29">
                <w:rPr>
                  <w:rFonts w:ascii="Times New Roman" w:eastAsia="Times New Roman" w:hAnsi="Times New Roman" w:cs="Times New Roman"/>
                  <w:sz w:val="20"/>
                  <w:szCs w:val="20"/>
                  <w:lang w:val="en-GB" w:eastAsia="es-ES"/>
                </w:rPr>
                <w:delText>subject</w:delText>
              </w:r>
            </w:del>
            <w:ins w:id="83"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life - expense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03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R0500/C0030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(A7A)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Life - expense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del w:id="84" w:author="Author">
              <w:r w:rsidRPr="00725C0A" w:rsidDel="00E21A29">
                <w:rPr>
                  <w:rFonts w:ascii="Times New Roman" w:eastAsia="Times New Roman" w:hAnsi="Times New Roman" w:cs="Times New Roman"/>
                  <w:sz w:val="20"/>
                  <w:szCs w:val="20"/>
                  <w:lang w:val="en-GB" w:eastAsia="es-ES"/>
                </w:rPr>
                <w:delText>subject</w:delText>
              </w:r>
            </w:del>
            <w:ins w:id="85"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life -expense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The amount of TP shall be net of reinsurance and SPV recoverables. </w:t>
            </w:r>
          </w:p>
        </w:tc>
      </w:tr>
      <w:tr w:rsidR="00BF6376" w:rsidRPr="00725C0A" w:rsidTr="00725C0A">
        <w:trPr>
          <w:trHeight w:val="1425"/>
        </w:trPr>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R0500/C0040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(B7)</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Life - expense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86" w:author="Author">
              <w:r w:rsidRPr="00725C0A" w:rsidDel="00E21A29">
                <w:rPr>
                  <w:rFonts w:ascii="Times New Roman" w:eastAsia="Times New Roman" w:hAnsi="Times New Roman" w:cs="Times New Roman"/>
                  <w:sz w:val="20"/>
                  <w:szCs w:val="20"/>
                  <w:lang w:val="en-GB" w:eastAsia="es-ES"/>
                </w:rPr>
                <w:delText>subject</w:delText>
              </w:r>
            </w:del>
            <w:ins w:id="87"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life expense risk, after the shock (i.e. shock as prescribed by standard formula: a % increase the amount of expenses taken into account in the calculation of technical provisions and increase in 1 percentage point to the expense inflation rate (expressed as a percentage) used for the calculation of technical provision).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70"/>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1140"/>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R0500/C0050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(B7A)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725C0A" w:rsidRDefault="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w:t>
            </w:r>
            <w:r w:rsidR="008D348F" w:rsidRPr="00725C0A">
              <w:rPr>
                <w:rFonts w:ascii="Times New Roman" w:eastAsia="Times New Roman" w:hAnsi="Times New Roman" w:cs="Times New Roman"/>
                <w:sz w:val="20"/>
                <w:szCs w:val="20"/>
                <w:lang w:val="en-GB" w:eastAsia="es-ES"/>
              </w:rPr>
              <w:t xml:space="preserve">after </w:t>
            </w:r>
            <w:r w:rsidRPr="00725C0A">
              <w:rPr>
                <w:rFonts w:ascii="Times New Roman" w:eastAsia="Times New Roman" w:hAnsi="Times New Roman" w:cs="Times New Roman"/>
                <w:sz w:val="20"/>
                <w:szCs w:val="20"/>
                <w:lang w:val="en-GB" w:eastAsia="es-ES"/>
              </w:rPr>
              <w:t>the loss absorbing capacity of technical provisions) – Life - expense risk</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(including the loss absorbing capacity of technical provisions) </w:t>
            </w:r>
            <w:del w:id="88" w:author="Author">
              <w:r w:rsidRPr="00725C0A" w:rsidDel="00E21A29">
                <w:rPr>
                  <w:rFonts w:ascii="Times New Roman" w:eastAsia="Times New Roman" w:hAnsi="Times New Roman" w:cs="Times New Roman"/>
                  <w:sz w:val="20"/>
                  <w:szCs w:val="20"/>
                  <w:lang w:val="en-GB" w:eastAsia="es-ES"/>
                </w:rPr>
                <w:delText>subject</w:delText>
              </w:r>
            </w:del>
            <w:ins w:id="89"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expense risk, after the shock (i.e. a shock. as prescribed by standard formula, refer to description provided within definition to cell R0500/C0040).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70"/>
        </w:trPr>
        <w:tc>
          <w:tcPr>
            <w:tcW w:w="1276" w:type="dxa"/>
            <w:gridSpan w:val="2"/>
            <w:vMerge/>
            <w:tcBorders>
              <w:top w:val="nil"/>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725C0A" w:rsidTr="00725C0A">
        <w:trPr>
          <w:trHeight w:val="154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R0500/C0060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(C7)</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 Life expense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expense risk, including adjustment for the loss absorbing capacity of technical provisions. </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R0050=1, this cell represents net capital charge for life expense risk calculated using simplified calculation</w:t>
            </w:r>
            <w:r w:rsidR="00EF518B" w:rsidRPr="00725C0A">
              <w:rPr>
                <w:rFonts w:ascii="Times New Roman" w:eastAsia="Times New Roman" w:hAnsi="Times New Roman" w:cs="Times New Roman"/>
                <w:sz w:val="20"/>
                <w:szCs w:val="20"/>
                <w:lang w:val="en-GB" w:eastAsia="es-ES"/>
              </w:rPr>
              <w:t>.</w:t>
            </w:r>
          </w:p>
        </w:tc>
      </w:tr>
      <w:tr w:rsidR="00BF6376" w:rsidRPr="00725C0A" w:rsidTr="00725C0A">
        <w:trPr>
          <w:trHeight w:val="1560"/>
        </w:trPr>
        <w:tc>
          <w:tcPr>
            <w:tcW w:w="1276" w:type="dxa"/>
            <w:gridSpan w:val="2"/>
            <w:tcBorders>
              <w:top w:val="single" w:sz="4" w:space="0" w:color="auto"/>
              <w:left w:val="single" w:sz="4" w:space="0" w:color="auto"/>
              <w:bottom w:val="nil"/>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R0500/C0070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(B7B)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 Life - expense risk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90" w:author="Author">
              <w:r w:rsidRPr="00725C0A" w:rsidDel="00E21A29">
                <w:rPr>
                  <w:rFonts w:ascii="Times New Roman" w:eastAsia="Times New Roman" w:hAnsi="Times New Roman" w:cs="Times New Roman"/>
                  <w:sz w:val="20"/>
                  <w:szCs w:val="20"/>
                  <w:lang w:val="en-GB" w:eastAsia="es-ES"/>
                </w:rPr>
                <w:delText>subject</w:delText>
              </w:r>
            </w:del>
            <w:ins w:id="91"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expense risk, after the shock (i.e. shock as prescribed by standard formula, refer to description provided within definition to cell R0500/C0040).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28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R0500/C0080</w:t>
            </w:r>
            <w:r w:rsidR="003B5D11" w:rsidRPr="00725C0A">
              <w:rPr>
                <w:rFonts w:ascii="Times New Roman" w:eastAsia="Times New Roman" w:hAnsi="Times New Roman" w:cs="Times New Roman"/>
                <w:sz w:val="20"/>
                <w:szCs w:val="20"/>
                <w:lang w:val="en-GB" w:eastAsia="es-ES"/>
              </w:rPr>
              <w:t>(D7)</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Life -expense risk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expense risk (before the loss absorbing capacity of technical provisions).</w:t>
            </w:r>
          </w:p>
        </w:tc>
      </w:tr>
      <w:tr w:rsidR="00BF6376" w:rsidRPr="00725C0A" w:rsidTr="00725C0A">
        <w:trPr>
          <w:trHeight w:val="285"/>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651"/>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R0050/C0010=1, this cell represents gross capital charge for life expense risk calculated using simplified calculations.</w:t>
            </w:r>
          </w:p>
        </w:tc>
      </w:tr>
      <w:tr w:rsidR="00BF6376" w:rsidRPr="00725C0A" w:rsidTr="00725C0A">
        <w:trPr>
          <w:trHeight w:val="97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R0600/C0020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(A8)</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Revision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92" w:author="Author">
              <w:r w:rsidRPr="00725C0A" w:rsidDel="00E21A29">
                <w:rPr>
                  <w:rFonts w:ascii="Times New Roman" w:eastAsia="Times New Roman" w:hAnsi="Times New Roman" w:cs="Times New Roman"/>
                  <w:sz w:val="20"/>
                  <w:szCs w:val="20"/>
                  <w:lang w:val="en-GB" w:eastAsia="es-ES"/>
                </w:rPr>
                <w:delText>subject</w:delText>
              </w:r>
            </w:del>
            <w:ins w:id="93"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revision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96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R0600/C0030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(A8A)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Revision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del w:id="94" w:author="Author">
              <w:r w:rsidRPr="00725C0A" w:rsidDel="00E21A29">
                <w:rPr>
                  <w:rFonts w:ascii="Times New Roman" w:eastAsia="Times New Roman" w:hAnsi="Times New Roman" w:cs="Times New Roman"/>
                  <w:sz w:val="20"/>
                  <w:szCs w:val="20"/>
                  <w:lang w:val="en-GB" w:eastAsia="es-ES"/>
                </w:rPr>
                <w:delText>subject</w:delText>
              </w:r>
            </w:del>
            <w:ins w:id="95"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revision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105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R0600/C0040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(B8)</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Revision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96" w:author="Author">
              <w:r w:rsidRPr="00725C0A" w:rsidDel="00E21A29">
                <w:rPr>
                  <w:rFonts w:ascii="Times New Roman" w:eastAsia="Times New Roman" w:hAnsi="Times New Roman" w:cs="Times New Roman"/>
                  <w:sz w:val="20"/>
                  <w:szCs w:val="20"/>
                  <w:lang w:val="en-GB" w:eastAsia="es-ES"/>
                </w:rPr>
                <w:delText>subject</w:delText>
              </w:r>
            </w:del>
            <w:ins w:id="97"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revision risk, after the shock (i.e. shock as prescribed by standard formula: a % increase in the amount of annuity benefits taken into account in the calculation of technical provisions.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285"/>
        </w:trPr>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R0600/C0050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(B8A)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Revision risk</w:t>
            </w:r>
          </w:p>
        </w:tc>
        <w:tc>
          <w:tcPr>
            <w:tcW w:w="541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del w:id="98" w:author="Author">
              <w:r w:rsidRPr="00725C0A" w:rsidDel="00E21A29">
                <w:rPr>
                  <w:rFonts w:ascii="Times New Roman" w:eastAsia="Times New Roman" w:hAnsi="Times New Roman" w:cs="Times New Roman"/>
                  <w:sz w:val="20"/>
                  <w:szCs w:val="20"/>
                  <w:lang w:val="en-GB" w:eastAsia="es-ES"/>
                </w:rPr>
                <w:delText>subject</w:delText>
              </w:r>
            </w:del>
            <w:ins w:id="99"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revision risk charge, after the shock (i.e. as prescribed by standard formula, refer to a definition in item R0600/C0040).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28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8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8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8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67"/>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570"/>
        </w:trPr>
        <w:tc>
          <w:tcPr>
            <w:tcW w:w="1276" w:type="dxa"/>
            <w:gridSpan w:val="2"/>
            <w:vMerge w:val="restart"/>
            <w:tcBorders>
              <w:top w:val="single" w:sz="4" w:space="0" w:color="auto"/>
              <w:left w:val="single" w:sz="4" w:space="0" w:color="auto"/>
              <w:bottom w:val="nil"/>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R0600/C0060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(C8)</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Revision risk</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revision risk after adjustment for the loss absorbing capacity of technical provisions. </w:t>
            </w:r>
          </w:p>
        </w:tc>
      </w:tr>
      <w:tr w:rsidR="00BF6376" w:rsidRPr="00725C0A" w:rsidTr="00725C0A">
        <w:trPr>
          <w:trHeight w:val="244"/>
        </w:trPr>
        <w:tc>
          <w:tcPr>
            <w:tcW w:w="1276" w:type="dxa"/>
            <w:gridSpan w:val="2"/>
            <w:vMerge/>
            <w:tcBorders>
              <w:top w:val="nil"/>
              <w:left w:val="single" w:sz="4" w:space="0" w:color="auto"/>
              <w:bottom w:val="nil"/>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nil"/>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8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R0600/C0070</w:t>
            </w:r>
            <w:r w:rsidR="003B5D11" w:rsidRPr="00725C0A">
              <w:rPr>
                <w:rFonts w:ascii="Times New Roman" w:eastAsia="Times New Roman" w:hAnsi="Times New Roman" w:cs="Times New Roman"/>
                <w:sz w:val="20"/>
                <w:szCs w:val="20"/>
                <w:lang w:val="en-GB" w:eastAsia="es-ES"/>
              </w:rPr>
              <w:t>(B8B)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 Revision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liabilities (excluding the loss-absorbing capacity of technical provisions) underlying revision risk charge, after the shock ((i.e. shock as prescribed by standard formula, refer to a definition provided in item R0600/C0040), as used to compute the risk.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1230"/>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725C0A" w:rsidTr="00725C0A">
        <w:trPr>
          <w:trHeight w:val="763"/>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R0600/C0080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(D8)</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Revision risk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(before the loss-absorbing capacity of technical provisions) for revision risk.</w:t>
            </w:r>
          </w:p>
          <w:p w:rsidR="003B5D11" w:rsidRPr="00725C0A" w:rsidRDefault="003B5D11">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97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R0700/C0020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(A9)</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Life Catastrophe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100" w:author="Author">
              <w:r w:rsidRPr="00725C0A" w:rsidDel="00E21A29">
                <w:rPr>
                  <w:rFonts w:ascii="Times New Roman" w:eastAsia="Times New Roman" w:hAnsi="Times New Roman" w:cs="Times New Roman"/>
                  <w:sz w:val="20"/>
                  <w:szCs w:val="20"/>
                  <w:lang w:val="en-GB" w:eastAsia="es-ES"/>
                </w:rPr>
                <w:delText>subject</w:delText>
              </w:r>
            </w:del>
            <w:ins w:id="101"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life catastrophe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97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R0700/C0030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(A9A)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Life Catastrophe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w:t>
            </w:r>
            <w:del w:id="102" w:author="Author">
              <w:r w:rsidRPr="00725C0A" w:rsidDel="00E21A29">
                <w:rPr>
                  <w:rFonts w:ascii="Times New Roman" w:eastAsia="Times New Roman" w:hAnsi="Times New Roman" w:cs="Times New Roman"/>
                  <w:sz w:val="20"/>
                  <w:szCs w:val="20"/>
                  <w:lang w:val="en-GB" w:eastAsia="es-ES"/>
                </w:rPr>
                <w:delText>subject</w:delText>
              </w:r>
            </w:del>
            <w:ins w:id="103"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life catastrophe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85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R0700/C0040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(B9)</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Life Catastrophe risk </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w:t>
            </w:r>
            <w:del w:id="104" w:author="Author">
              <w:r w:rsidRPr="00725C0A" w:rsidDel="00E21A29">
                <w:rPr>
                  <w:rFonts w:ascii="Times New Roman" w:eastAsia="Times New Roman" w:hAnsi="Times New Roman" w:cs="Times New Roman"/>
                  <w:sz w:val="20"/>
                  <w:szCs w:val="20"/>
                  <w:lang w:val="en-GB" w:eastAsia="es-ES"/>
                </w:rPr>
                <w:delText>subject</w:delText>
              </w:r>
            </w:del>
            <w:ins w:id="105"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life catastrophe risk, after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60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R0700/C0050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(B9A)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Life catastrophe risk</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del w:id="106" w:author="Author">
              <w:r w:rsidRPr="00725C0A" w:rsidDel="00E21A29">
                <w:rPr>
                  <w:rFonts w:ascii="Times New Roman" w:eastAsia="Times New Roman" w:hAnsi="Times New Roman" w:cs="Times New Roman"/>
                  <w:sz w:val="20"/>
                  <w:szCs w:val="20"/>
                  <w:lang w:val="en-GB" w:eastAsia="es-ES"/>
                </w:rPr>
                <w:delText>subject</w:delText>
              </w:r>
            </w:del>
            <w:ins w:id="107"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life catastrophe risk charge, after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570"/>
        </w:trPr>
        <w:tc>
          <w:tcPr>
            <w:tcW w:w="1276" w:type="dxa"/>
            <w:gridSpan w:val="2"/>
            <w:vMerge w:val="restart"/>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R0700/C0060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(C9)</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w:t>
            </w:r>
            <w:r w:rsidRPr="00725C0A">
              <w:rPr>
                <w:rFonts w:ascii="Times New Roman" w:eastAsia="Times New Roman" w:hAnsi="Times New Roman" w:cs="Times New Roman"/>
                <w:strike/>
                <w:sz w:val="20"/>
                <w:szCs w:val="20"/>
                <w:lang w:val="en-GB" w:eastAsia="es-ES"/>
              </w:rPr>
              <w:t xml:space="preserve">– </w:t>
            </w:r>
            <w:r w:rsidRPr="00725C0A">
              <w:rPr>
                <w:rFonts w:ascii="Times New Roman" w:eastAsia="Times New Roman" w:hAnsi="Times New Roman" w:cs="Times New Roman"/>
                <w:sz w:val="20"/>
                <w:szCs w:val="20"/>
                <w:lang w:val="en-GB" w:eastAsia="es-ES"/>
              </w:rPr>
              <w:t>Net solvency capital requirements–  life catastrophe risk</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life catastrophe risk after adjustment for the loss absorbing capacity of technical provisions. </w:t>
            </w:r>
          </w:p>
        </w:tc>
      </w:tr>
      <w:tr w:rsidR="00BF6376" w:rsidRPr="00725C0A" w:rsidTr="00725C0A">
        <w:trPr>
          <w:trHeight w:val="285"/>
        </w:trPr>
        <w:tc>
          <w:tcPr>
            <w:tcW w:w="1276" w:type="dxa"/>
            <w:gridSpan w:val="2"/>
            <w:vMerge/>
            <w:tcBorders>
              <w:top w:val="nil"/>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 </w:t>
            </w:r>
          </w:p>
        </w:tc>
      </w:tr>
      <w:tr w:rsidR="00BF6376" w:rsidRPr="00725C0A" w:rsidTr="00725C0A">
        <w:trPr>
          <w:trHeight w:val="628"/>
        </w:trPr>
        <w:tc>
          <w:tcPr>
            <w:tcW w:w="1276" w:type="dxa"/>
            <w:gridSpan w:val="2"/>
            <w:vMerge/>
            <w:tcBorders>
              <w:top w:val="nil"/>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R0060/C0010=1, this item represents net capital charge for life catastrophe risk calculated using simplified calculations.</w:t>
            </w:r>
            <w:r w:rsidRPr="00725C0A">
              <w:rPr>
                <w:rFonts w:ascii="Times New Roman" w:eastAsia="Times New Roman" w:hAnsi="Times New Roman" w:cs="Times New Roman"/>
                <w:strike/>
                <w:sz w:val="20"/>
                <w:szCs w:val="20"/>
                <w:lang w:val="en-GB" w:eastAsia="es-ES"/>
              </w:rPr>
              <w:t xml:space="preserve"> </w:t>
            </w:r>
          </w:p>
        </w:tc>
      </w:tr>
      <w:tr w:rsidR="00BF6376" w:rsidRPr="00725C0A" w:rsidTr="00725C0A">
        <w:trPr>
          <w:trHeight w:val="154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R0700/C0070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(B9B)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(before the loss-absorbing capacity of technical provisions) - life catastrophe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108" w:author="Author">
              <w:r w:rsidRPr="00725C0A" w:rsidDel="00E21A29">
                <w:rPr>
                  <w:rFonts w:ascii="Times New Roman" w:eastAsia="Times New Roman" w:hAnsi="Times New Roman" w:cs="Times New Roman"/>
                  <w:sz w:val="20"/>
                  <w:szCs w:val="20"/>
                  <w:lang w:val="en-GB" w:eastAsia="es-ES"/>
                </w:rPr>
                <w:delText>subject</w:delText>
              </w:r>
            </w:del>
            <w:ins w:id="109" w:author="Author">
              <w:r w:rsidR="00E21A29">
                <w:rPr>
                  <w:rFonts w:ascii="Times New Roman" w:eastAsia="Times New Roman" w:hAnsi="Times New Roman" w:cs="Times New Roman"/>
                  <w:sz w:val="20"/>
                  <w:szCs w:val="20"/>
                  <w:lang w:val="en-GB" w:eastAsia="es-ES"/>
                </w:rPr>
                <w:t>sensitive</w:t>
              </w:r>
            </w:ins>
            <w:r w:rsidRPr="00725C0A">
              <w:rPr>
                <w:rFonts w:ascii="Times New Roman" w:eastAsia="Times New Roman" w:hAnsi="Times New Roman" w:cs="Times New Roman"/>
                <w:sz w:val="20"/>
                <w:szCs w:val="20"/>
                <w:lang w:val="en-GB" w:eastAsia="es-ES"/>
              </w:rPr>
              <w:t xml:space="preserve"> to life catastrophe risk, after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D610E9" w:rsidRPr="00725C0A" w:rsidTr="00E21A29">
        <w:trPr>
          <w:trHeight w:val="1344"/>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D610E9" w:rsidRPr="00725C0A" w:rsidRDefault="00D610E9"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R0700/C0080</w:t>
            </w:r>
          </w:p>
          <w:p w:rsidR="00D610E9" w:rsidRPr="00725C0A" w:rsidRDefault="00D610E9"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(D9)</w:t>
            </w: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w:t>
            </w:r>
            <w:r w:rsidRPr="00725C0A">
              <w:rPr>
                <w:rFonts w:ascii="Times New Roman" w:eastAsia="Times New Roman" w:hAnsi="Times New Roman" w:cs="Times New Roman"/>
                <w:strike/>
                <w:sz w:val="20"/>
                <w:szCs w:val="20"/>
                <w:lang w:val="en-GB" w:eastAsia="es-ES"/>
              </w:rPr>
              <w:t xml:space="preserve">– </w:t>
            </w:r>
            <w:r w:rsidRPr="00725C0A">
              <w:rPr>
                <w:rFonts w:ascii="Times New Roman" w:eastAsia="Times New Roman" w:hAnsi="Times New Roman" w:cs="Times New Roman"/>
                <w:sz w:val="20"/>
                <w:szCs w:val="20"/>
                <w:lang w:val="en-GB" w:eastAsia="es-ES"/>
              </w:rPr>
              <w:t xml:space="preserve">Gross solvency capital - life catastrophe risk </w:t>
            </w:r>
          </w:p>
        </w:tc>
        <w:tc>
          <w:tcPr>
            <w:tcW w:w="5412" w:type="dxa"/>
            <w:tcBorders>
              <w:top w:val="single" w:sz="4" w:space="0" w:color="auto"/>
              <w:left w:val="nil"/>
              <w:right w:val="single" w:sz="4" w:space="0" w:color="auto"/>
            </w:tcBorders>
            <w:shd w:val="clear" w:color="auto" w:fill="auto"/>
            <w:hideMark/>
          </w:tcPr>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life catastrophe risk (before the loss absorbing capacity of technical provisions).</w:t>
            </w: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R0060/C0010=1, this item represents gross capital charge for life catastrophe risk calculated using simplified calculations.</w:t>
            </w:r>
          </w:p>
        </w:tc>
      </w:tr>
      <w:tr w:rsidR="003B5D11" w:rsidRPr="00725C0A" w:rsidTr="00725C0A">
        <w:trPr>
          <w:trHeight w:val="1736"/>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R0800/C0060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(C10)</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Diversification within life underwriting risk  module – Net</w:t>
            </w:r>
          </w:p>
        </w:tc>
        <w:tc>
          <w:tcPr>
            <w:tcW w:w="5412" w:type="dxa"/>
            <w:tcBorders>
              <w:top w:val="single" w:sz="4" w:space="0" w:color="auto"/>
              <w:left w:val="nil"/>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diversification effect within the life underwriting risk module as a result of the aggregation of the net capital requirements (after adjustment for the loss absorbing capacity of technical provisions) of the single risk sub-modules.</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Diversification shall be reported as a negative value</w:t>
            </w:r>
            <w:r w:rsidR="00EE6BA7" w:rsidRPr="00725C0A">
              <w:rPr>
                <w:rFonts w:ascii="Times New Roman" w:eastAsia="Times New Roman" w:hAnsi="Times New Roman" w:cs="Times New Roman"/>
                <w:sz w:val="20"/>
                <w:szCs w:val="20"/>
                <w:lang w:val="en-GB" w:eastAsia="es-ES"/>
              </w:rPr>
              <w:t xml:space="preserve"> if they reduce the capital requirement</w:t>
            </w:r>
            <w:r w:rsidRPr="00725C0A">
              <w:rPr>
                <w:rFonts w:ascii="Times New Roman" w:eastAsia="Times New Roman" w:hAnsi="Times New Roman" w:cs="Times New Roman"/>
                <w:sz w:val="20"/>
                <w:szCs w:val="20"/>
                <w:lang w:val="en-GB" w:eastAsia="es-ES"/>
              </w:rPr>
              <w:t>.</w:t>
            </w:r>
          </w:p>
        </w:tc>
      </w:tr>
      <w:tr w:rsidR="00BF6376" w:rsidRPr="00725C0A" w:rsidTr="00725C0A">
        <w:trPr>
          <w:trHeight w:val="1831"/>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R0800/C00</w:t>
            </w:r>
            <w:r w:rsidR="00EE6BA7" w:rsidRPr="00725C0A">
              <w:rPr>
                <w:rFonts w:ascii="Times New Roman" w:eastAsia="Times New Roman" w:hAnsi="Times New Roman" w:cs="Times New Roman"/>
                <w:sz w:val="20"/>
                <w:szCs w:val="20"/>
                <w:lang w:val="en-GB" w:eastAsia="es-ES"/>
              </w:rPr>
              <w:t>8</w:t>
            </w:r>
            <w:r w:rsidRPr="00725C0A">
              <w:rPr>
                <w:rFonts w:ascii="Times New Roman" w:eastAsia="Times New Roman" w:hAnsi="Times New Roman" w:cs="Times New Roman"/>
                <w:sz w:val="20"/>
                <w:szCs w:val="20"/>
                <w:lang w:val="en-GB" w:eastAsia="es-ES"/>
              </w:rPr>
              <w:t>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(D10)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Diversification within life underwriting risk module – Gross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diversification effect within the life underwriting risk module as a result of the aggregation of the gross capital requirements (before adjustment for the loss absorbing capacity of technical provisions) of the single risk sub-modules.</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p>
          <w:p w:rsidR="00BF6376"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Diversification shall be reported as a negative value</w:t>
            </w:r>
            <w:r w:rsidR="00EE6BA7" w:rsidRPr="00725C0A">
              <w:rPr>
                <w:rFonts w:ascii="Times New Roman" w:eastAsia="Times New Roman" w:hAnsi="Times New Roman" w:cs="Times New Roman"/>
                <w:sz w:val="20"/>
                <w:szCs w:val="20"/>
                <w:lang w:val="en-GB" w:eastAsia="es-ES"/>
              </w:rPr>
              <w:t xml:space="preserve"> if they reduce the capital requirement</w:t>
            </w:r>
            <w:r w:rsidRPr="00725C0A">
              <w:rPr>
                <w:rFonts w:ascii="Times New Roman" w:eastAsia="Times New Roman" w:hAnsi="Times New Roman" w:cs="Times New Roman"/>
                <w:sz w:val="20"/>
                <w:szCs w:val="20"/>
                <w:lang w:val="en-GB" w:eastAsia="es-ES"/>
              </w:rPr>
              <w:t>.</w:t>
            </w:r>
          </w:p>
        </w:tc>
      </w:tr>
      <w:tr w:rsidR="00F400BE" w:rsidRPr="00725C0A" w:rsidTr="00725C0A">
        <w:trPr>
          <w:trHeight w:val="837"/>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400BE" w:rsidRPr="00725C0A" w:rsidRDefault="00F400BE"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R0900/C0060</w:t>
            </w:r>
          </w:p>
          <w:p w:rsidR="00F400BE" w:rsidRPr="00725C0A" w:rsidRDefault="00F400BE"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(C11)</w:t>
            </w:r>
          </w:p>
          <w:p w:rsidR="00F400BE" w:rsidRPr="00725C0A" w:rsidRDefault="00F400BE"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F400BE" w:rsidRPr="00725C0A" w:rsidRDefault="00F400BE"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Total net solvency capital requirement  for life underwriting risk</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rsidR="00F400BE" w:rsidRPr="00725C0A" w:rsidRDefault="00F400BE"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total net capital charge for life underwriting risk, after adjustment for the loss absorbing capacity of technical provisions. </w:t>
            </w:r>
          </w:p>
          <w:p w:rsidR="00F400BE" w:rsidRPr="00725C0A" w:rsidRDefault="00F400BE"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w:t>
            </w:r>
          </w:p>
          <w:p w:rsidR="00F400BE" w:rsidRPr="00725C0A" w:rsidRDefault="00F400BE" w:rsidP="001C13F2">
            <w:pPr>
              <w:spacing w:after="0" w:line="240" w:lineRule="auto"/>
              <w:rPr>
                <w:rFonts w:ascii="Times New Roman" w:eastAsia="Times New Roman" w:hAnsi="Times New Roman" w:cs="Times New Roman"/>
                <w:sz w:val="20"/>
                <w:szCs w:val="20"/>
                <w:lang w:val="en-GB" w:eastAsia="es-ES"/>
              </w:rPr>
            </w:pPr>
          </w:p>
        </w:tc>
      </w:tr>
      <w:tr w:rsidR="003B5D11" w:rsidRPr="00725C0A" w:rsidTr="00725C0A">
        <w:trPr>
          <w:trHeight w:val="978"/>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R0900/C0080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(D11)</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Total gross solvency capital requirement for life underwriting risk</w:t>
            </w:r>
            <w:r w:rsidRPr="00725C0A">
              <w:rPr>
                <w:rFonts w:ascii="Times New Roman" w:eastAsia="Times New Roman" w:hAnsi="Times New Roman" w:cs="Times New Roman"/>
                <w:strike/>
                <w:sz w:val="20"/>
                <w:szCs w:val="20"/>
                <w:lang w:val="en-GB" w:eastAsia="es-ES"/>
              </w:rPr>
              <w:t xml:space="preserve"> </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total gross capital charge for life underwriting risk, before adjustment for the loss absorbing capacity of technical provisions.  </w:t>
            </w:r>
          </w:p>
          <w:p w:rsidR="003B5D11" w:rsidRPr="00725C0A" w:rsidRDefault="003B5D11">
            <w:pPr>
              <w:spacing w:after="0" w:line="240" w:lineRule="auto"/>
              <w:rPr>
                <w:rFonts w:ascii="Times New Roman" w:eastAsia="Times New Roman" w:hAnsi="Times New Roman" w:cs="Times New Roman"/>
                <w:sz w:val="20"/>
                <w:szCs w:val="20"/>
                <w:lang w:val="en-GB" w:eastAsia="es-ES"/>
              </w:rPr>
            </w:pPr>
          </w:p>
        </w:tc>
      </w:tr>
      <w:tr w:rsidR="003B5D11" w:rsidRPr="00725C0A" w:rsidTr="00725C0A">
        <w:trPr>
          <w:trHeight w:val="358"/>
        </w:trPr>
        <w:tc>
          <w:tcPr>
            <w:tcW w:w="9274" w:type="dxa"/>
            <w:gridSpan w:val="4"/>
            <w:tcBorders>
              <w:top w:val="single" w:sz="4" w:space="0" w:color="auto"/>
              <w:left w:val="nil"/>
              <w:bottom w:val="nil"/>
              <w:right w:val="nil"/>
            </w:tcBorders>
            <w:shd w:val="clear" w:color="auto" w:fill="auto"/>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b/>
                <w:bCs/>
                <w:sz w:val="20"/>
                <w:szCs w:val="20"/>
                <w:lang w:val="en-GB" w:eastAsia="es-ES"/>
              </w:rPr>
              <w:t>Further details on revision risk</w:t>
            </w:r>
          </w:p>
          <w:p w:rsidR="003B5D11" w:rsidRPr="00725C0A" w:rsidRDefault="003B5D11" w:rsidP="00BF6376">
            <w:pPr>
              <w:spacing w:after="0" w:line="240" w:lineRule="auto"/>
              <w:rPr>
                <w:rFonts w:ascii="Times New Roman" w:eastAsia="Times New Roman" w:hAnsi="Times New Roman" w:cs="Times New Roman"/>
                <w:b/>
                <w:bCs/>
                <w:sz w:val="20"/>
                <w:szCs w:val="20"/>
                <w:lang w:val="en-GB" w:eastAsia="es-ES"/>
              </w:rPr>
            </w:pPr>
          </w:p>
        </w:tc>
      </w:tr>
      <w:tr w:rsidR="003B5D11" w:rsidRPr="00725C0A" w:rsidTr="00725C0A">
        <w:trPr>
          <w:trHeight w:val="132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R1000/C0090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(A12)</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USP - Factors applied for the revision risk  shock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Revision shock – </w:t>
            </w:r>
            <w:r w:rsidR="00A54275" w:rsidRPr="00725C0A">
              <w:rPr>
                <w:rFonts w:ascii="Times New Roman" w:eastAsia="Times New Roman" w:hAnsi="Times New Roman" w:cs="Times New Roman"/>
                <w:sz w:val="20"/>
                <w:szCs w:val="20"/>
                <w:lang w:val="en-GB" w:eastAsia="es-ES"/>
              </w:rPr>
              <w:t xml:space="preserve">group </w:t>
            </w:r>
            <w:r w:rsidRPr="00725C0A">
              <w:rPr>
                <w:rFonts w:ascii="Times New Roman" w:eastAsia="Times New Roman" w:hAnsi="Times New Roman" w:cs="Times New Roman"/>
                <w:sz w:val="20"/>
                <w:szCs w:val="20"/>
                <w:lang w:val="en-GB" w:eastAsia="es-ES"/>
              </w:rPr>
              <w:t xml:space="preserve">specific parameter as calculated by the </w:t>
            </w:r>
            <w:r w:rsidR="00A54275" w:rsidRPr="00725C0A">
              <w:rPr>
                <w:rFonts w:ascii="Times New Roman" w:eastAsia="Times New Roman" w:hAnsi="Times New Roman" w:cs="Times New Roman"/>
                <w:sz w:val="20"/>
                <w:szCs w:val="20"/>
                <w:lang w:val="en-GB" w:eastAsia="es-ES"/>
              </w:rPr>
              <w:t xml:space="preserve">group </w:t>
            </w:r>
            <w:r w:rsidRPr="00725C0A">
              <w:rPr>
                <w:rFonts w:ascii="Times New Roman" w:eastAsia="Times New Roman" w:hAnsi="Times New Roman" w:cs="Times New Roman"/>
                <w:sz w:val="20"/>
                <w:szCs w:val="20"/>
                <w:lang w:val="en-GB" w:eastAsia="es-ES"/>
              </w:rPr>
              <w:t>and approved by the supervisory authority.</w:t>
            </w:r>
          </w:p>
          <w:p w:rsidR="003B5D11" w:rsidRPr="00725C0A" w:rsidRDefault="003B5D11">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item is not reported where no </w:t>
            </w:r>
            <w:r w:rsidR="00A54275" w:rsidRPr="00725C0A">
              <w:rPr>
                <w:rFonts w:ascii="Times New Roman" w:eastAsia="Times New Roman" w:hAnsi="Times New Roman" w:cs="Times New Roman"/>
                <w:sz w:val="20"/>
                <w:szCs w:val="20"/>
                <w:lang w:val="en-GB" w:eastAsia="es-ES"/>
              </w:rPr>
              <w:t xml:space="preserve">group </w:t>
            </w:r>
            <w:r w:rsidRPr="00725C0A">
              <w:rPr>
                <w:rFonts w:ascii="Times New Roman" w:eastAsia="Times New Roman" w:hAnsi="Times New Roman" w:cs="Times New Roman"/>
                <w:sz w:val="20"/>
                <w:szCs w:val="20"/>
                <w:lang w:val="en-GB" w:eastAsia="es-ES"/>
              </w:rPr>
              <w:t>specific parameter is used.</w:t>
            </w:r>
          </w:p>
        </w:tc>
      </w:tr>
    </w:tbl>
    <w:p w:rsidR="00641969" w:rsidRPr="00725C0A" w:rsidRDefault="00641969">
      <w:pPr>
        <w:rPr>
          <w:rFonts w:ascii="Times New Roman" w:hAnsi="Times New Roman" w:cs="Times New Roman"/>
          <w:sz w:val="20"/>
          <w:szCs w:val="20"/>
          <w:lang w:val="en-GB"/>
        </w:rPr>
      </w:pPr>
    </w:p>
    <w:sectPr w:rsidR="00641969" w:rsidRPr="00725C0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F5C5F"/>
    <w:multiLevelType w:val="hybridMultilevel"/>
    <w:tmpl w:val="2CC6F44E"/>
    <w:lvl w:ilvl="0" w:tplc="04070017">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
    <w:nsid w:val="6452572B"/>
    <w:multiLevelType w:val="hybridMultilevel"/>
    <w:tmpl w:val="CB7E1596"/>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DisplayPageBoundarie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2262"/>
    <w:rsid w:val="0004030D"/>
    <w:rsid w:val="00041A9A"/>
    <w:rsid w:val="0007078D"/>
    <w:rsid w:val="000B6674"/>
    <w:rsid w:val="00117DB5"/>
    <w:rsid w:val="001270C7"/>
    <w:rsid w:val="00146CC1"/>
    <w:rsid w:val="001C13F2"/>
    <w:rsid w:val="001F6CA0"/>
    <w:rsid w:val="00231805"/>
    <w:rsid w:val="00256B8A"/>
    <w:rsid w:val="002D767C"/>
    <w:rsid w:val="002D7852"/>
    <w:rsid w:val="002E3A89"/>
    <w:rsid w:val="00304297"/>
    <w:rsid w:val="00333154"/>
    <w:rsid w:val="00336316"/>
    <w:rsid w:val="00370DCA"/>
    <w:rsid w:val="00371D4C"/>
    <w:rsid w:val="003918D9"/>
    <w:rsid w:val="003B5D11"/>
    <w:rsid w:val="00403DF2"/>
    <w:rsid w:val="00430084"/>
    <w:rsid w:val="00480377"/>
    <w:rsid w:val="004810FF"/>
    <w:rsid w:val="004842F9"/>
    <w:rsid w:val="004C597B"/>
    <w:rsid w:val="004E6B7A"/>
    <w:rsid w:val="00516013"/>
    <w:rsid w:val="00533E05"/>
    <w:rsid w:val="0054095A"/>
    <w:rsid w:val="005B6E24"/>
    <w:rsid w:val="005E75F4"/>
    <w:rsid w:val="00641969"/>
    <w:rsid w:val="006A2E0C"/>
    <w:rsid w:val="006C6EC5"/>
    <w:rsid w:val="006F25CC"/>
    <w:rsid w:val="00716DA2"/>
    <w:rsid w:val="00725C0A"/>
    <w:rsid w:val="00742262"/>
    <w:rsid w:val="00780627"/>
    <w:rsid w:val="00787B13"/>
    <w:rsid w:val="007A35FB"/>
    <w:rsid w:val="007F1A36"/>
    <w:rsid w:val="008023C8"/>
    <w:rsid w:val="00826FA4"/>
    <w:rsid w:val="00892CBA"/>
    <w:rsid w:val="008D348F"/>
    <w:rsid w:val="009906BD"/>
    <w:rsid w:val="009F4C8D"/>
    <w:rsid w:val="00A01ECB"/>
    <w:rsid w:val="00A101A8"/>
    <w:rsid w:val="00A54275"/>
    <w:rsid w:val="00AE2B90"/>
    <w:rsid w:val="00AF25CD"/>
    <w:rsid w:val="00B041B1"/>
    <w:rsid w:val="00BD162C"/>
    <w:rsid w:val="00BF6376"/>
    <w:rsid w:val="00CD4E6F"/>
    <w:rsid w:val="00D610E9"/>
    <w:rsid w:val="00D65E71"/>
    <w:rsid w:val="00D915E2"/>
    <w:rsid w:val="00DF3CD6"/>
    <w:rsid w:val="00DF3D3E"/>
    <w:rsid w:val="00E21A29"/>
    <w:rsid w:val="00E24E3D"/>
    <w:rsid w:val="00EA327E"/>
    <w:rsid w:val="00EB45C4"/>
    <w:rsid w:val="00ED59D2"/>
    <w:rsid w:val="00EE167C"/>
    <w:rsid w:val="00EE6BA7"/>
    <w:rsid w:val="00EF518B"/>
    <w:rsid w:val="00F400BE"/>
    <w:rsid w:val="00FE71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154"/>
    <w:rPr>
      <w:rFonts w:ascii="Segoe UI" w:hAnsi="Segoe UI" w:cs="Segoe UI"/>
      <w:sz w:val="18"/>
      <w:szCs w:val="18"/>
    </w:rPr>
  </w:style>
  <w:style w:type="character" w:styleId="CommentReference">
    <w:name w:val="annotation reference"/>
    <w:basedOn w:val="DefaultParagraphFont"/>
    <w:uiPriority w:val="99"/>
    <w:semiHidden/>
    <w:unhideWhenUsed/>
    <w:rsid w:val="006F25CC"/>
    <w:rPr>
      <w:sz w:val="16"/>
      <w:szCs w:val="16"/>
    </w:rPr>
  </w:style>
  <w:style w:type="paragraph" w:styleId="CommentText">
    <w:name w:val="annotation text"/>
    <w:basedOn w:val="Normal"/>
    <w:link w:val="CommentTextChar"/>
    <w:uiPriority w:val="99"/>
    <w:semiHidden/>
    <w:unhideWhenUsed/>
    <w:rsid w:val="006F25CC"/>
    <w:pPr>
      <w:spacing w:line="240" w:lineRule="auto"/>
    </w:pPr>
    <w:rPr>
      <w:sz w:val="20"/>
      <w:szCs w:val="20"/>
    </w:rPr>
  </w:style>
  <w:style w:type="character" w:customStyle="1" w:styleId="CommentTextChar">
    <w:name w:val="Comment Text Char"/>
    <w:basedOn w:val="DefaultParagraphFont"/>
    <w:link w:val="CommentText"/>
    <w:uiPriority w:val="99"/>
    <w:semiHidden/>
    <w:rsid w:val="006F25CC"/>
    <w:rPr>
      <w:sz w:val="20"/>
      <w:szCs w:val="20"/>
    </w:rPr>
  </w:style>
  <w:style w:type="paragraph" w:styleId="CommentSubject">
    <w:name w:val="annotation subject"/>
    <w:basedOn w:val="CommentText"/>
    <w:next w:val="CommentText"/>
    <w:link w:val="CommentSubjectChar"/>
    <w:uiPriority w:val="99"/>
    <w:semiHidden/>
    <w:unhideWhenUsed/>
    <w:rsid w:val="006F25CC"/>
    <w:rPr>
      <w:b/>
      <w:bCs/>
    </w:rPr>
  </w:style>
  <w:style w:type="character" w:customStyle="1" w:styleId="CommentSubjectChar">
    <w:name w:val="Comment Subject Char"/>
    <w:basedOn w:val="CommentTextChar"/>
    <w:link w:val="CommentSubject"/>
    <w:uiPriority w:val="99"/>
    <w:semiHidden/>
    <w:rsid w:val="006F25CC"/>
    <w:rPr>
      <w:b/>
      <w:bCs/>
      <w:sz w:val="20"/>
      <w:szCs w:val="20"/>
    </w:rPr>
  </w:style>
  <w:style w:type="paragraph" w:styleId="ListParagraph">
    <w:name w:val="List Paragraph"/>
    <w:basedOn w:val="Normal"/>
    <w:uiPriority w:val="34"/>
    <w:qFormat/>
    <w:rsid w:val="00AF25CD"/>
    <w:pPr>
      <w:spacing w:line="254"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154"/>
    <w:rPr>
      <w:rFonts w:ascii="Segoe UI" w:hAnsi="Segoe UI" w:cs="Segoe UI"/>
      <w:sz w:val="18"/>
      <w:szCs w:val="18"/>
    </w:rPr>
  </w:style>
  <w:style w:type="character" w:styleId="CommentReference">
    <w:name w:val="annotation reference"/>
    <w:basedOn w:val="DefaultParagraphFont"/>
    <w:uiPriority w:val="99"/>
    <w:semiHidden/>
    <w:unhideWhenUsed/>
    <w:rsid w:val="006F25CC"/>
    <w:rPr>
      <w:sz w:val="16"/>
      <w:szCs w:val="16"/>
    </w:rPr>
  </w:style>
  <w:style w:type="paragraph" w:styleId="CommentText">
    <w:name w:val="annotation text"/>
    <w:basedOn w:val="Normal"/>
    <w:link w:val="CommentTextChar"/>
    <w:uiPriority w:val="99"/>
    <w:semiHidden/>
    <w:unhideWhenUsed/>
    <w:rsid w:val="006F25CC"/>
    <w:pPr>
      <w:spacing w:line="240" w:lineRule="auto"/>
    </w:pPr>
    <w:rPr>
      <w:sz w:val="20"/>
      <w:szCs w:val="20"/>
    </w:rPr>
  </w:style>
  <w:style w:type="character" w:customStyle="1" w:styleId="CommentTextChar">
    <w:name w:val="Comment Text Char"/>
    <w:basedOn w:val="DefaultParagraphFont"/>
    <w:link w:val="CommentText"/>
    <w:uiPriority w:val="99"/>
    <w:semiHidden/>
    <w:rsid w:val="006F25CC"/>
    <w:rPr>
      <w:sz w:val="20"/>
      <w:szCs w:val="20"/>
    </w:rPr>
  </w:style>
  <w:style w:type="paragraph" w:styleId="CommentSubject">
    <w:name w:val="annotation subject"/>
    <w:basedOn w:val="CommentText"/>
    <w:next w:val="CommentText"/>
    <w:link w:val="CommentSubjectChar"/>
    <w:uiPriority w:val="99"/>
    <w:semiHidden/>
    <w:unhideWhenUsed/>
    <w:rsid w:val="006F25CC"/>
    <w:rPr>
      <w:b/>
      <w:bCs/>
    </w:rPr>
  </w:style>
  <w:style w:type="character" w:customStyle="1" w:styleId="CommentSubjectChar">
    <w:name w:val="Comment Subject Char"/>
    <w:basedOn w:val="CommentTextChar"/>
    <w:link w:val="CommentSubject"/>
    <w:uiPriority w:val="99"/>
    <w:semiHidden/>
    <w:rsid w:val="006F25CC"/>
    <w:rPr>
      <w:b/>
      <w:bCs/>
      <w:sz w:val="20"/>
      <w:szCs w:val="20"/>
    </w:rPr>
  </w:style>
  <w:style w:type="paragraph" w:styleId="ListParagraph">
    <w:name w:val="List Paragraph"/>
    <w:basedOn w:val="Normal"/>
    <w:uiPriority w:val="34"/>
    <w:qFormat/>
    <w:rsid w:val="00AF25CD"/>
    <w:pPr>
      <w:spacing w:line="254"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034397">
      <w:bodyDiv w:val="1"/>
      <w:marLeft w:val="0"/>
      <w:marRight w:val="0"/>
      <w:marTop w:val="0"/>
      <w:marBottom w:val="0"/>
      <w:divBdr>
        <w:top w:val="none" w:sz="0" w:space="0" w:color="auto"/>
        <w:left w:val="none" w:sz="0" w:space="0" w:color="auto"/>
        <w:bottom w:val="none" w:sz="0" w:space="0" w:color="auto"/>
        <w:right w:val="none" w:sz="0" w:space="0" w:color="auto"/>
      </w:divBdr>
    </w:div>
    <w:div w:id="174216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4520</Words>
  <Characters>25764</Characters>
  <Application>Microsoft Office Word</Application>
  <DocSecurity>0</DocSecurity>
  <Lines>214</Lines>
  <Paragraphs>60</Paragraphs>
  <ScaleCrop>false</ScaleCrop>
  <Company/>
  <LinksUpToDate>false</LinksUpToDate>
  <CharactersWithSpaces>30224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2015-07-02T21:12:00Z</dcterms:created>
  <dcterms:modified xsi:type="dcterms:W3CDTF">2015-07-02T21:12:00Z</dcterms:modified>
</cp:coreProperties>
</file>